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B6" w:rsidRPr="00CE2D84" w:rsidRDefault="00CE2D84">
      <w:pPr>
        <w:rPr>
          <w:b/>
        </w:rPr>
      </w:pPr>
      <w:r w:rsidRPr="00CE2D84">
        <w:rPr>
          <w:rFonts w:hint="eastAsia"/>
          <w:b/>
        </w:rPr>
        <w:t>Review Article</w:t>
      </w:r>
    </w:p>
    <w:p w:rsidR="00CE2D84" w:rsidRDefault="00CE2D84" w:rsidP="00CE2D84">
      <w:pPr>
        <w:pStyle w:val="a3"/>
        <w:jc w:val="left"/>
      </w:pPr>
      <w:r>
        <w:rPr>
          <w:rFonts w:hint="eastAsia"/>
        </w:rPr>
        <w:t>요추 추간판 탈출증 환자의 수술적 치료 : 리뷰 논문</w:t>
      </w:r>
    </w:p>
    <w:p w:rsidR="00CE2D84" w:rsidRDefault="00CE2D84" w:rsidP="00CE2D84">
      <w:pPr>
        <w:pStyle w:val="a4"/>
        <w:jc w:val="left"/>
      </w:pPr>
      <w:r>
        <w:rPr>
          <w:rFonts w:hint="eastAsia"/>
        </w:rPr>
        <w:t>김다현, 김영문, 김인겸, 이동렬, 이준원, 임창진, 정상훈</w:t>
      </w:r>
    </w:p>
    <w:p w:rsidR="00E778FC" w:rsidRDefault="00E778FC"/>
    <w:p w:rsidR="00975AB5" w:rsidRPr="00975AB5" w:rsidRDefault="00975AB5">
      <w:pPr>
        <w:rPr>
          <w:b/>
        </w:rPr>
      </w:pPr>
      <w:r w:rsidRPr="00975AB5">
        <w:rPr>
          <w:rFonts w:hint="eastAsia"/>
          <w:b/>
        </w:rPr>
        <w:t>서론</w:t>
      </w:r>
    </w:p>
    <w:p w:rsidR="000E7E65" w:rsidRPr="00736BC2" w:rsidRDefault="00E174C2" w:rsidP="002E0DAD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>요추 추간판 탈출증</w:t>
      </w:r>
      <w:r w:rsidR="00762616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del w:id="0" w:author="Inje University Medical College" w:date="2011-01-07T11:04:00Z">
        <w:r w:rsidR="001812FE" w:rsidDel="009F02ED">
          <w:rPr>
            <w:rFonts w:eastAsiaTheme="minorHAnsi" w:hint="eastAsia"/>
          </w:rPr>
          <w:delText>L</w:delText>
        </w:r>
      </w:del>
      <w:ins w:id="1" w:author="Inje University Medical College" w:date="2011-01-07T11:05:00Z">
        <w:r w:rsidR="009F02ED">
          <w:rPr>
            <w:rFonts w:eastAsiaTheme="minorHAnsi" w:hint="eastAsia"/>
          </w:rPr>
          <w:t>l</w:t>
        </w:r>
      </w:ins>
      <w:r w:rsidR="001812FE">
        <w:rPr>
          <w:rFonts w:eastAsiaTheme="minorHAnsi" w:hint="eastAsia"/>
        </w:rPr>
        <w:t>umbar herniated intervertebral disc)</w:t>
      </w:r>
      <w:r w:rsidRPr="00736BC2">
        <w:rPr>
          <w:rFonts w:eastAsiaTheme="minorHAnsi" w:hint="eastAsia"/>
        </w:rPr>
        <w:t xml:space="preserve">의 치료는 </w:t>
      </w:r>
      <w:r w:rsidR="002E0DAD">
        <w:rPr>
          <w:rFonts w:eastAsiaTheme="minorHAnsi" w:hint="eastAsia"/>
        </w:rPr>
        <w:t xml:space="preserve">다양한 종류가 있으며, 그효과에 대한 </w:t>
      </w:r>
      <w:commentRangeStart w:id="2"/>
      <w:r w:rsidR="002E0DAD">
        <w:rPr>
          <w:rFonts w:eastAsiaTheme="minorHAnsi" w:hint="eastAsia"/>
        </w:rPr>
        <w:t>논쟁이 진행중이다</w:t>
      </w:r>
      <w:commentRangeEnd w:id="2"/>
      <w:r w:rsidR="009F02ED">
        <w:rPr>
          <w:rStyle w:val="a6"/>
        </w:rPr>
        <w:commentReference w:id="2"/>
      </w:r>
      <w:r w:rsidR="002E0DAD">
        <w:rPr>
          <w:rFonts w:eastAsiaTheme="minorHAnsi" w:hint="eastAsia"/>
        </w:rPr>
        <w:t>. 우선적으로 시행되는 것은</w:t>
      </w:r>
      <w:r w:rsidRPr="00736BC2">
        <w:rPr>
          <w:rFonts w:eastAsiaTheme="minorHAnsi" w:hint="eastAsia"/>
        </w:rPr>
        <w:t xml:space="preserve"> 보존적 치료이다. 요추 추간판 탈출증 환자 중 절반 이상이 보존적 치료에 반응한다 </w:t>
      </w:r>
      <w:r w:rsidR="00BF2ACF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&lt;EndNote&gt;&lt;Cite&gt;&lt;Author&gt;NACHEMSON&lt;/Author&gt;&lt;Year&gt;1976&lt;/Year&gt;&lt;RecNum&gt;2&lt;/RecNum&gt;&lt;DisplayText&gt;[1, 2]&lt;/DisplayText&gt;&lt;record&gt;&lt;rec-number&gt;2&lt;/rec-number&gt;&lt;foreign-keys&gt;&lt;key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BF2ACF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1" w:tooltip="NACHEMSON, 1976 #2" w:history="1">
        <w:r w:rsidR="003957A2" w:rsidRPr="00736BC2">
          <w:rPr>
            <w:rFonts w:eastAsiaTheme="minorHAnsi"/>
            <w:noProof/>
          </w:rPr>
          <w:t>1</w:t>
        </w:r>
      </w:hyperlink>
      <w:r w:rsidRPr="00736BC2">
        <w:rPr>
          <w:rFonts w:eastAsiaTheme="minorHAnsi"/>
          <w:noProof/>
        </w:rPr>
        <w:t xml:space="preserve">, </w:t>
      </w:r>
      <w:hyperlink w:anchor="_ENREF_2" w:tooltip="Rothoerl, 2002 #3" w:history="1">
        <w:r w:rsidR="003957A2" w:rsidRPr="00736BC2">
          <w:rPr>
            <w:rFonts w:eastAsiaTheme="minorHAnsi"/>
            <w:noProof/>
          </w:rPr>
          <w:t>2</w:t>
        </w:r>
      </w:hyperlink>
      <w:r w:rsidRPr="00736BC2">
        <w:rPr>
          <w:rFonts w:eastAsiaTheme="minorHAnsi"/>
          <w:noProof/>
        </w:rPr>
        <w:t>]</w:t>
      </w:r>
      <w:r w:rsidR="00BF2ACF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 추간판 절제술</w:t>
      </w:r>
      <w:r w:rsidR="0073093E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ins w:id="3" w:author="Inje University Medical College" w:date="2011-01-07T11:06:00Z">
        <w:r w:rsidR="009F02ED">
          <w:rPr>
            <w:rFonts w:eastAsiaTheme="minorHAnsi" w:hint="eastAsia"/>
          </w:rPr>
          <w:t>l</w:t>
        </w:r>
      </w:ins>
      <w:del w:id="4" w:author="Inje University Medical College" w:date="2011-01-07T11:06:00Z">
        <w:r w:rsidR="001812FE" w:rsidDel="009F02ED">
          <w:rPr>
            <w:rFonts w:eastAsiaTheme="minorHAnsi" w:hint="eastAsia"/>
          </w:rPr>
          <w:delText>L</w:delText>
        </w:r>
      </w:del>
      <w:r w:rsidR="001812FE">
        <w:rPr>
          <w:rFonts w:eastAsiaTheme="minorHAnsi" w:hint="eastAsia"/>
        </w:rPr>
        <w:t>umbar discectomy)</w:t>
      </w:r>
      <w:r w:rsidRPr="00736BC2">
        <w:rPr>
          <w:rFonts w:eastAsiaTheme="minorHAnsi" w:hint="eastAsia"/>
        </w:rPr>
        <w:t xml:space="preserve">의 적응증은 그 술기의 종류에 상관없이 최소 6주 이상의 보존적 치료에 반응이 없는 환자 혹은, 이르거나 진행성의 신경학적 증상을 보이는 환자일 경우이다 </w:t>
      </w:r>
      <w:r w:rsidR="00BF2ACF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ZWNOdW0+NDwvUmVjTnVtPjxEaXNwbGF5VGV4dD5bMSwgM108L0Rpc3BsYXlUZXh0PjxyZWNvcmQ+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Pr="00736BC2">
        <w:rPr>
          <w:rFonts w:eastAsiaTheme="minorHAnsi"/>
        </w:rPr>
        <w:instrText xml:space="preserve"> ADDIN EN.CITE </w:instrText>
      </w:r>
      <w:r w:rsidR="00BF2ACF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ZWNOdW0+NDwvUmVjTnVtPjxEaXNwbGF5VGV4dD5bMSwgM108L0Rpc3BsYXlUZXh0PjxyZWNvcmQ+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Pr="00736BC2">
        <w:rPr>
          <w:rFonts w:eastAsiaTheme="minorHAnsi"/>
        </w:rPr>
        <w:instrText xml:space="preserve"> ADDIN EN.CITE.DATA </w:instrText>
      </w:r>
      <w:r w:rsidR="00BF2ACF" w:rsidRPr="00736BC2">
        <w:rPr>
          <w:rFonts w:eastAsiaTheme="minorHAnsi"/>
        </w:rPr>
      </w:r>
      <w:r w:rsidR="00BF2ACF" w:rsidRPr="00736BC2">
        <w:rPr>
          <w:rFonts w:eastAsiaTheme="minorHAnsi"/>
        </w:rPr>
        <w:fldChar w:fldCharType="end"/>
      </w:r>
      <w:r w:rsidR="00BF2ACF" w:rsidRPr="00736BC2">
        <w:rPr>
          <w:rFonts w:eastAsiaTheme="minorHAnsi"/>
        </w:rPr>
      </w:r>
      <w:r w:rsidR="00BF2ACF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1" w:tooltip="NACHEMSON, 1976 #2" w:history="1">
        <w:r w:rsidR="003957A2" w:rsidRPr="00736BC2">
          <w:rPr>
            <w:rFonts w:eastAsiaTheme="minorHAnsi"/>
            <w:noProof/>
          </w:rPr>
          <w:t>1</w:t>
        </w:r>
      </w:hyperlink>
      <w:r w:rsidRPr="00736BC2">
        <w:rPr>
          <w:rFonts w:eastAsiaTheme="minorHAnsi"/>
          <w:noProof/>
        </w:rPr>
        <w:t xml:space="preserve">, </w:t>
      </w:r>
      <w:hyperlink w:anchor="_ENREF_3" w:tooltip="Maroon, 2002 #4" w:history="1">
        <w:r w:rsidR="003957A2" w:rsidRPr="00736BC2">
          <w:rPr>
            <w:rFonts w:eastAsiaTheme="minorHAnsi"/>
            <w:noProof/>
          </w:rPr>
          <w:t>3</w:t>
        </w:r>
      </w:hyperlink>
      <w:r w:rsidRPr="00736BC2">
        <w:rPr>
          <w:rFonts w:eastAsiaTheme="minorHAnsi"/>
          <w:noProof/>
        </w:rPr>
        <w:t>]</w:t>
      </w:r>
      <w:r w:rsidR="00BF2ACF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0E7E65" w:rsidRPr="00736BC2">
        <w:rPr>
          <w:rFonts w:eastAsiaTheme="minorHAnsi" w:hint="eastAsia"/>
        </w:rPr>
        <w:t xml:space="preserve"> 추간판 절제술은 관혈적 추간판 제거술</w:t>
      </w:r>
      <w:r w:rsidR="003E3896" w:rsidRPr="00736BC2">
        <w:rPr>
          <w:rFonts w:eastAsiaTheme="minorHAnsi" w:hint="eastAsia"/>
        </w:rPr>
        <w:t xml:space="preserve"> (</w:t>
      </w:r>
      <w:ins w:id="5" w:author="Inje University Medical College" w:date="2011-01-07T11:07:00Z">
        <w:r w:rsidR="009F02ED">
          <w:rPr>
            <w:rFonts w:eastAsiaTheme="minorHAnsi" w:hint="eastAsia"/>
          </w:rPr>
          <w:t>o</w:t>
        </w:r>
      </w:ins>
      <w:del w:id="6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O</w:delText>
        </w:r>
      </w:del>
      <w:r w:rsidR="003E3896" w:rsidRPr="00736BC2">
        <w:rPr>
          <w:rFonts w:eastAsiaTheme="minorHAnsi" w:hint="eastAsia"/>
        </w:rPr>
        <w:t xml:space="preserve">pen </w:t>
      </w:r>
      <w:ins w:id="7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8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ins w:id="9" w:author="Inje University Medical College" w:date="2011-01-07T11:07:00Z">
        <w:r w:rsidR="009F02ED">
          <w:rPr>
            <w:rFonts w:eastAsiaTheme="minorHAnsi" w:hint="eastAsia"/>
          </w:rPr>
          <w:t>, OD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>과 내시경적 추간판 제거술</w:t>
      </w:r>
      <w:r w:rsidR="003E3896" w:rsidRPr="00736BC2">
        <w:rPr>
          <w:rFonts w:eastAsiaTheme="minorHAnsi" w:hint="eastAsia"/>
        </w:rPr>
        <w:t xml:space="preserve"> (</w:t>
      </w:r>
      <w:del w:id="10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E</w:delText>
        </w:r>
      </w:del>
      <w:ins w:id="11" w:author="Inje University Medical College" w:date="2011-01-07T11:07:00Z">
        <w:r w:rsidR="009F02ED">
          <w:rPr>
            <w:rFonts w:eastAsiaTheme="minorHAnsi" w:hint="eastAsia"/>
          </w:rPr>
          <w:t>e</w:t>
        </w:r>
      </w:ins>
      <w:r w:rsidR="003E3896" w:rsidRPr="00736BC2">
        <w:rPr>
          <w:rFonts w:eastAsiaTheme="minorHAnsi" w:hint="eastAsia"/>
        </w:rPr>
        <w:t xml:space="preserve">ndoscopic </w:t>
      </w:r>
      <w:ins w:id="12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13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ins w:id="14" w:author="Inje University Medical College" w:date="2011-01-07T11:07:00Z">
        <w:r w:rsidR="009F02ED">
          <w:rPr>
            <w:rFonts w:eastAsiaTheme="minorHAnsi" w:hint="eastAsia"/>
          </w:rPr>
          <w:t>, ED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 xml:space="preserve">로 크게 두 </w:t>
      </w:r>
      <w:ins w:id="15" w:author="Inje University Medical College" w:date="2011-01-07T11:08:00Z">
        <w:r w:rsidR="009F02ED">
          <w:rPr>
            <w:rFonts w:eastAsiaTheme="minorHAnsi"/>
          </w:rPr>
          <w:t>종류</w:t>
        </w:r>
      </w:ins>
      <w:del w:id="16" w:author="Inje University Medical College" w:date="2011-01-07T11:08:00Z">
        <w:r w:rsidR="000E7E65" w:rsidRPr="00736BC2" w:rsidDel="009F02ED">
          <w:rPr>
            <w:rFonts w:eastAsiaTheme="minorHAnsi" w:hint="eastAsia"/>
          </w:rPr>
          <w:delText>부류</w:delText>
        </w:r>
      </w:del>
      <w:r w:rsidR="000E7E65" w:rsidRPr="00736BC2">
        <w:rPr>
          <w:rFonts w:eastAsiaTheme="minorHAnsi" w:hint="eastAsia"/>
        </w:rPr>
        <w:t xml:space="preserve">로 나뉜다 </w:t>
      </w:r>
      <w:r w:rsidR="00BF2ACF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&lt;EndNote&gt;&lt;Cite&gt;&lt;Author&gt;Nellensteijn&lt;/Author&gt;&lt;Year&gt;2010&lt;/Year&gt;&lt;RecNum&gt;13&lt;/RecNum&gt;&lt;DisplayText&gt;[4]&lt;/DisplayText&gt;&lt;record&gt;&lt;rec-number&gt;13&lt;/rec-number&gt;&lt;foreign-keys&gt;&lt;key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BF2ACF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4" w:tooltip="Nellensteijn, 2010 #13" w:history="1">
        <w:r w:rsidR="003957A2" w:rsidRPr="00736BC2">
          <w:rPr>
            <w:rFonts w:eastAsiaTheme="minorHAnsi"/>
            <w:noProof/>
          </w:rPr>
          <w:t>4</w:t>
        </w:r>
      </w:hyperlink>
      <w:r w:rsidRPr="00736BC2">
        <w:rPr>
          <w:rFonts w:eastAsiaTheme="minorHAnsi"/>
          <w:noProof/>
        </w:rPr>
        <w:t>]</w:t>
      </w:r>
      <w:r w:rsidR="00BF2ACF" w:rsidRPr="00736BC2">
        <w:rPr>
          <w:rFonts w:eastAsiaTheme="minorHAnsi"/>
        </w:rPr>
        <w:fldChar w:fldCharType="end"/>
      </w:r>
      <w:r w:rsidR="000E7E65" w:rsidRPr="00736BC2">
        <w:rPr>
          <w:rFonts w:eastAsiaTheme="minorHAnsi" w:hint="eastAsia"/>
        </w:rPr>
        <w:t>.</w:t>
      </w:r>
      <w:r w:rsidR="008D0937" w:rsidRPr="00736BC2">
        <w:rPr>
          <w:rFonts w:eastAsiaTheme="minorHAnsi" w:hint="eastAsia"/>
        </w:rPr>
        <w:t xml:space="preserve"> 현재 관혈적 추간판 제거술이</w:t>
      </w:r>
      <w:r w:rsidR="00E778FC" w:rsidRPr="00736BC2">
        <w:rPr>
          <w:rFonts w:eastAsiaTheme="minorHAnsi" w:hint="eastAsia"/>
        </w:rPr>
        <w:t xml:space="preserve"> 수술적 추간판 절제술의 표준으로 자리 잡고 있으며 </w:t>
      </w:r>
      <w:r w:rsidR="00BF2ACF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&lt;EndNote&gt;&lt;Cite&gt;&lt;Author&gt;Righesso&lt;/Author&gt;&lt;Year&gt;2007&lt;/Year&gt;&lt;RecNum&gt;36&lt;/RecNum&gt;&lt;DisplayText&gt;[5]&lt;/DisplayText&gt;&lt;record&gt;&lt;rec-number&gt;36&lt;/rec-number&gt;&lt;foreign-keys&gt;&lt;key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BF2ACF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5" w:tooltip="Righesso, 2007 #36" w:history="1">
        <w:r w:rsidR="003957A2" w:rsidRPr="00736BC2">
          <w:rPr>
            <w:rFonts w:eastAsiaTheme="minorHAnsi"/>
            <w:noProof/>
          </w:rPr>
          <w:t>5</w:t>
        </w:r>
      </w:hyperlink>
      <w:r w:rsidRPr="00736BC2">
        <w:rPr>
          <w:rFonts w:eastAsiaTheme="minorHAnsi"/>
          <w:noProof/>
        </w:rPr>
        <w:t>]</w:t>
      </w:r>
      <w:r w:rsidR="00BF2ACF" w:rsidRPr="00736BC2">
        <w:rPr>
          <w:rFonts w:eastAsiaTheme="minorHAnsi"/>
        </w:rPr>
        <w:fldChar w:fldCharType="end"/>
      </w:r>
      <w:r w:rsidR="00E778FC" w:rsidRPr="00736BC2">
        <w:rPr>
          <w:rFonts w:eastAsiaTheme="minorHAnsi" w:hint="eastAsia"/>
        </w:rPr>
        <w:t>,</w:t>
      </w:r>
      <w:r w:rsidR="008D0937" w:rsidRPr="00736BC2">
        <w:rPr>
          <w:rFonts w:eastAsiaTheme="minorHAnsi" w:hint="eastAsia"/>
        </w:rPr>
        <w:t xml:space="preserve"> 가장 널리 쓰이는 수술적 감압술이지만 내시경적 추간판 제거술도 빠르게 인기를 얻고 있다</w:t>
      </w:r>
      <w:r w:rsidR="00093417">
        <w:rPr>
          <w:rFonts w:eastAsiaTheme="minorHAnsi" w:hint="eastAsia"/>
        </w:rPr>
        <w:t xml:space="preserve"> </w:t>
      </w:r>
      <w:r w:rsidR="00BF2ACF" w:rsidRPr="00736BC2">
        <w:rPr>
          <w:rFonts w:eastAsiaTheme="minorHAnsi"/>
        </w:rPr>
        <w:fldChar w:fldCharType="begin"/>
      </w:r>
      <w:r w:rsidR="00093417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&lt;EndNote&gt;&lt;Cite&gt;&lt;Author&gt;Nellensteijn&lt;/Author&gt;&lt;Year&gt;2010&lt;/Year&gt;&lt;RecNum&gt;13&lt;/RecNum&gt;&lt;DisplayText&gt;[4]&lt;/DisplayText&gt;&lt;record&gt;&lt;rec-number&gt;13&lt;/rec-number&gt;&lt;foreign-keys&gt;&lt;key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BF2ACF" w:rsidRPr="00736BC2">
        <w:rPr>
          <w:rFonts w:eastAsiaTheme="minorHAnsi"/>
        </w:rPr>
        <w:fldChar w:fldCharType="separate"/>
      </w:r>
      <w:r w:rsidR="00093417">
        <w:rPr>
          <w:rFonts w:eastAsiaTheme="minorHAnsi"/>
          <w:noProof/>
        </w:rPr>
        <w:t>[</w:t>
      </w:r>
      <w:hyperlink w:anchor="_ENREF_4" w:tooltip="Nellensteijn, 2010 #13" w:history="1">
        <w:r w:rsidR="003957A2">
          <w:rPr>
            <w:rFonts w:eastAsiaTheme="minorHAnsi"/>
            <w:noProof/>
          </w:rPr>
          <w:t>4</w:t>
        </w:r>
      </w:hyperlink>
      <w:r w:rsidR="00093417">
        <w:rPr>
          <w:rFonts w:eastAsiaTheme="minorHAnsi"/>
          <w:noProof/>
        </w:rPr>
        <w:t>]</w:t>
      </w:r>
      <w:r w:rsidR="00BF2ACF" w:rsidRPr="00736BC2">
        <w:rPr>
          <w:rFonts w:eastAsiaTheme="minorHAnsi"/>
        </w:rPr>
        <w:fldChar w:fldCharType="end"/>
      </w:r>
      <w:r w:rsidR="008D0937" w:rsidRPr="00736BC2">
        <w:rPr>
          <w:rFonts w:eastAsiaTheme="minorHAnsi" w:hint="eastAsia"/>
        </w:rPr>
        <w:t>.</w:t>
      </w:r>
    </w:p>
    <w:p w:rsidR="00F80255" w:rsidRPr="00736BC2" w:rsidRDefault="00B750D3" w:rsidP="00B750D3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추간판 탈출증을 가지고 있는 환자의 진단과 그 치료는 국가간, 국가 내에서도 상당한 차이가 있다 </w:t>
      </w:r>
      <w:r w:rsidR="00BF2ACF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&lt;EndNote&gt;&lt;Cite&gt;&lt;Author&gt;Weinstein&lt;/Author&gt;&lt;Year&gt;2006&lt;/Year&gt;&lt;RecNum&gt;11&lt;/RecNum&gt;&lt;DisplayText&gt;[6]&lt;/DisplayText&gt;&lt;record&gt;&lt;rec-number&gt;11&lt;/rec-number&gt;&lt;foreign-keys&gt;&lt;key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BF2ACF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6" w:tooltip="Weinstein, 2006 #11" w:history="1">
        <w:r w:rsidR="003957A2" w:rsidRPr="00736BC2">
          <w:rPr>
            <w:rFonts w:eastAsiaTheme="minorHAnsi"/>
            <w:noProof/>
          </w:rPr>
          <w:t>6</w:t>
        </w:r>
      </w:hyperlink>
      <w:r w:rsidRPr="00736BC2">
        <w:rPr>
          <w:rFonts w:eastAsiaTheme="minorHAnsi"/>
          <w:noProof/>
        </w:rPr>
        <w:t>]</w:t>
      </w:r>
      <w:r w:rsidR="00BF2ACF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예를 들어 추간판 절제술의 경우, 그 수술 비율이 국가간에서 큰 차이를 보이며, 최근의 연구에서는 국가 내에서도 큰 차이가 있음을 보여주었다 </w:t>
      </w:r>
      <w:r w:rsidR="00BF2ACF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&lt;EndNote&gt;&lt;Cite&gt;&lt;Author&gt;Weinstein&lt;/Author&gt;&lt;Year&gt;2006&lt;/Year&gt;&lt;RecNum&gt;11&lt;/RecNum&gt;&lt;DisplayText&gt;[6]&lt;/DisplayText&gt;&lt;record&gt;&lt;rec-number&gt;11&lt;/rec-number&gt;&lt;foreign-keys&gt;&lt;key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BF2ACF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6" w:tooltip="Weinstein, 2006 #11" w:history="1">
        <w:r w:rsidR="003957A2" w:rsidRPr="00736BC2">
          <w:rPr>
            <w:rFonts w:eastAsiaTheme="minorHAnsi"/>
            <w:noProof/>
          </w:rPr>
          <w:t>6</w:t>
        </w:r>
      </w:hyperlink>
      <w:r w:rsidRPr="00736BC2">
        <w:rPr>
          <w:rFonts w:eastAsiaTheme="minorHAnsi"/>
          <w:noProof/>
        </w:rPr>
        <w:t>]</w:t>
      </w:r>
      <w:r w:rsidR="00BF2ACF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이러한 결과는 진단 및 치료효과 판단의 근거 부족, 명확한 임상적 가이드라인의 부재로 인해 생길 수 있는 부분이며, 현재 현장에서 이루어지고 있는 건강 관리 및 보험 시스템 간의 차이들을 반영하기도 한다 </w:t>
      </w:r>
      <w:r w:rsidR="00BF2ACF" w:rsidRPr="00736BC2">
        <w:rPr>
          <w:rFonts w:eastAsiaTheme="minorHAnsi"/>
        </w:rPr>
        <w:fldChar w:fldCharType="begin"/>
      </w:r>
      <w:r w:rsidRPr="00736BC2">
        <w:rPr>
          <w:rFonts w:eastAsiaTheme="minorHAnsi"/>
        </w:rPr>
        <w:instrText xml:space="preserve"> ADDIN EN.CITE &lt;EndNote&gt;&lt;Cite&gt;&lt;Author&gt;Koes&lt;/Author&gt;&lt;Year&gt;2007&lt;/Year&gt;&lt;RecNum&gt;10&lt;/RecNum&gt;&lt;DisplayText&gt;[7]&lt;/DisplayText&gt;&lt;record&gt;&lt;rec-number&gt;10&lt;/rec-number&gt;&lt;foreign-keys&gt;&lt;key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</w:r>
      <w:r w:rsidR="00BF2ACF" w:rsidRPr="00736BC2">
        <w:rPr>
          <w:rFonts w:eastAsiaTheme="minorHAnsi"/>
        </w:rPr>
        <w:fldChar w:fldCharType="separate"/>
      </w:r>
      <w:r w:rsidRPr="00736BC2">
        <w:rPr>
          <w:rFonts w:eastAsiaTheme="minorHAnsi"/>
          <w:noProof/>
        </w:rPr>
        <w:t>[</w:t>
      </w:r>
      <w:hyperlink w:anchor="_ENREF_7" w:tooltip="Koes, 2007 #10" w:history="1">
        <w:r w:rsidR="003957A2" w:rsidRPr="00736BC2">
          <w:rPr>
            <w:rFonts w:eastAsiaTheme="minorHAnsi"/>
            <w:noProof/>
          </w:rPr>
          <w:t>7</w:t>
        </w:r>
      </w:hyperlink>
      <w:r w:rsidRPr="00736BC2">
        <w:rPr>
          <w:rFonts w:eastAsiaTheme="minorHAnsi"/>
          <w:noProof/>
        </w:rPr>
        <w:t>]</w:t>
      </w:r>
      <w:r w:rsidR="00BF2ACF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7445CF">
        <w:rPr>
          <w:rFonts w:eastAsiaTheme="minorHAnsi" w:hint="eastAsia"/>
        </w:rPr>
        <w:t xml:space="preserve"> </w:t>
      </w:r>
      <w:commentRangeStart w:id="17"/>
      <w:r w:rsidR="007445CF" w:rsidRPr="007A3E9C">
        <w:rPr>
          <w:rFonts w:hint="eastAsia"/>
          <w:u w:val="single"/>
        </w:rPr>
        <w:t>그리고 현재까지는 관혈적 추간판 제거술과 내시경적 추간판 제거술을 활용한 연구의 숫자가 부족하다</w:t>
      </w:r>
      <w:r w:rsidR="007445CF">
        <w:rPr>
          <w:rFonts w:hint="eastAsia"/>
          <w:u w:val="single"/>
        </w:rPr>
        <w:t xml:space="preserve"> </w:t>
      </w:r>
      <w:commentRangeEnd w:id="17"/>
      <w:r w:rsidR="009F02ED">
        <w:rPr>
          <w:rStyle w:val="a6"/>
        </w:rPr>
        <w:commentReference w:id="17"/>
      </w:r>
      <w:r w:rsidR="00BF2ACF" w:rsidRPr="007A3E9C">
        <w:rPr>
          <w:u w:val="single"/>
        </w:rPr>
        <w:fldChar w:fldCharType="begin">
          <w:fldData xml:space="preserve">PEVuZE5vdGU+PENpdGU+PEF1dGhvcj5XZWJlcjwvQXV0aG9yPjxZZWFyPjE5ODM8L1llYXI+PFJl
Y051bT41PC9SZWNOdW0+PERpc3BsYXlUZXh0Pls4LCA5XTwvRGlzcGxheVRleHQ+PHJlY29yZD48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7445CF">
        <w:rPr>
          <w:u w:val="single"/>
        </w:rPr>
        <w:instrText xml:space="preserve"> ADDIN EN.CITE </w:instrText>
      </w:r>
      <w:r w:rsidR="00BF2ACF">
        <w:rPr>
          <w:u w:val="single"/>
        </w:rPr>
        <w:fldChar w:fldCharType="begin">
          <w:fldData xml:space="preserve">PEVuZE5vdGU+PENpdGU+PEF1dGhvcj5XZWJlcjwvQXV0aG9yPjxZZWFyPjE5ODM8L1llYXI+PFJl
Y051bT41PC9SZWNOdW0+PERpc3BsYXlUZXh0Pls4LCA5XTwvRGlzcGxheVRleHQ+PHJlY29yZD48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7445CF">
        <w:rPr>
          <w:u w:val="single"/>
        </w:rPr>
        <w:instrText xml:space="preserve"> ADDIN EN.CITE.DATA </w:instrText>
      </w:r>
      <w:r w:rsidR="00BF2ACF">
        <w:rPr>
          <w:u w:val="single"/>
        </w:rPr>
      </w:r>
      <w:r w:rsidR="00BF2ACF">
        <w:rPr>
          <w:u w:val="single"/>
        </w:rPr>
        <w:fldChar w:fldCharType="end"/>
      </w:r>
      <w:r w:rsidR="00BF2ACF" w:rsidRPr="007A3E9C">
        <w:rPr>
          <w:u w:val="single"/>
        </w:rPr>
      </w:r>
      <w:r w:rsidR="00BF2ACF" w:rsidRPr="007A3E9C">
        <w:rPr>
          <w:u w:val="single"/>
        </w:rPr>
        <w:fldChar w:fldCharType="separate"/>
      </w:r>
      <w:r w:rsidR="007445CF">
        <w:rPr>
          <w:noProof/>
          <w:u w:val="single"/>
        </w:rPr>
        <w:t>[</w:t>
      </w:r>
      <w:hyperlink w:anchor="_ENREF_8" w:tooltip="Weber, 1983 #5" w:history="1">
        <w:r w:rsidR="003957A2">
          <w:rPr>
            <w:noProof/>
            <w:u w:val="single"/>
          </w:rPr>
          <w:t>8</w:t>
        </w:r>
      </w:hyperlink>
      <w:r w:rsidR="007445CF">
        <w:rPr>
          <w:noProof/>
          <w:u w:val="single"/>
        </w:rPr>
        <w:t xml:space="preserve">, </w:t>
      </w:r>
      <w:hyperlink w:anchor="_ENREF_9" w:tooltip="Schizas, 2005 #8" w:history="1">
        <w:r w:rsidR="003957A2">
          <w:rPr>
            <w:noProof/>
            <w:u w:val="single"/>
          </w:rPr>
          <w:t>9</w:t>
        </w:r>
      </w:hyperlink>
      <w:r w:rsidR="007445CF">
        <w:rPr>
          <w:noProof/>
          <w:u w:val="single"/>
        </w:rPr>
        <w:t>]</w:t>
      </w:r>
      <w:r w:rsidR="00BF2ACF" w:rsidRPr="007A3E9C">
        <w:rPr>
          <w:u w:val="single"/>
        </w:rPr>
        <w:fldChar w:fldCharType="end"/>
      </w:r>
      <w:r w:rsidR="007445CF">
        <w:rPr>
          <w:rFonts w:hint="eastAsia"/>
        </w:rPr>
        <w:t>.</w:t>
      </w:r>
    </w:p>
    <w:p w:rsidR="00736BC2" w:rsidRDefault="003E3896" w:rsidP="00736BC2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>이러한 이유로</w:t>
      </w:r>
      <w:r w:rsidR="00B750D3" w:rsidRPr="00736BC2">
        <w:rPr>
          <w:rFonts w:eastAsiaTheme="minorHAnsi" w:hint="eastAsia"/>
        </w:rPr>
        <w:t xml:space="preserve"> 우리는 대표적인 추간판 절제술인 관혈적 추간판 제거술과 내시경적 추간판 제거</w:t>
      </w:r>
      <w:r w:rsidR="00F80255" w:rsidRPr="00736BC2">
        <w:rPr>
          <w:rFonts w:eastAsiaTheme="minorHAnsi" w:hint="eastAsia"/>
        </w:rPr>
        <w:t>술</w:t>
      </w:r>
      <w:r w:rsidR="00C2167A">
        <w:rPr>
          <w:rFonts w:eastAsiaTheme="minorHAnsi" w:hint="eastAsia"/>
        </w:rPr>
        <w:t xml:space="preserve">을 </w:t>
      </w:r>
      <w:r w:rsidR="006156A9" w:rsidRPr="00736BC2">
        <w:rPr>
          <w:rFonts w:eastAsiaTheme="minorHAnsi" w:hint="eastAsia"/>
        </w:rPr>
        <w:t>술기</w:t>
      </w:r>
      <w:r w:rsidR="00953F92">
        <w:rPr>
          <w:rFonts w:eastAsiaTheme="minorHAnsi" w:hint="eastAsia"/>
        </w:rPr>
        <w:t>에</w:t>
      </w:r>
      <w:r w:rsidR="006156A9" w:rsidRPr="00736BC2">
        <w:rPr>
          <w:rFonts w:eastAsiaTheme="minorHAnsi" w:hint="eastAsia"/>
        </w:rPr>
        <w:t xml:space="preserve"> 대한 조사, 수술 기법상의 비교, 임상적 결과에 대한 비교, 술기를 결정하는 선택 기준에 대</w:t>
      </w:r>
      <w:r w:rsidR="00F80255" w:rsidRPr="00736BC2">
        <w:rPr>
          <w:rFonts w:eastAsiaTheme="minorHAnsi" w:hint="eastAsia"/>
        </w:rPr>
        <w:t>한 조사를 통해 비교해보고자 한다.</w:t>
      </w:r>
    </w:p>
    <w:p w:rsidR="00736BC2" w:rsidRPr="00736BC2" w:rsidRDefault="00736BC2" w:rsidP="00736BC2">
      <w:pPr>
        <w:jc w:val="left"/>
        <w:rPr>
          <w:rFonts w:eastAsiaTheme="minorHAnsi"/>
        </w:rPr>
      </w:pPr>
    </w:p>
    <w:p w:rsidR="00736BC2" w:rsidRPr="00736BC2" w:rsidRDefault="00C16C86" w:rsidP="00736BC2">
      <w:pPr>
        <w:jc w:val="left"/>
        <w:rPr>
          <w:rFonts w:eastAsiaTheme="minorHAnsi"/>
          <w:b/>
        </w:rPr>
      </w:pPr>
      <w:r>
        <w:rPr>
          <w:rFonts w:eastAsiaTheme="minorHAnsi" w:hint="eastAsia"/>
          <w:b/>
        </w:rPr>
        <w:t>관혈적 추간판 제거술과 내시경적 추간판 제거술</w:t>
      </w:r>
    </w:p>
    <w:p w:rsidR="003E43F3" w:rsidRDefault="00736BC2" w:rsidP="003E43F3">
      <w:pPr>
        <w:ind w:firstLineChars="100" w:firstLine="200"/>
        <w:rPr>
          <w:rFonts w:eastAsiaTheme="minorHAnsi" w:cs="AdvP8585"/>
          <w:kern w:val="0"/>
          <w:szCs w:val="20"/>
        </w:rPr>
      </w:pPr>
      <w:r w:rsidRPr="00736BC2">
        <w:rPr>
          <w:rFonts w:eastAsiaTheme="minorHAnsi" w:cs="AdvP8585" w:hint="eastAsia"/>
          <w:kern w:val="0"/>
          <w:szCs w:val="20"/>
        </w:rPr>
        <w:t>W</w:t>
      </w:r>
      <w:r w:rsidRPr="00736BC2">
        <w:rPr>
          <w:rFonts w:eastAsiaTheme="minorHAnsi" w:cs="AdvP8585"/>
          <w:kern w:val="0"/>
          <w:szCs w:val="20"/>
        </w:rPr>
        <w:t>illiam Mixter</w:t>
      </w:r>
      <w:r w:rsidR="00762616">
        <w:rPr>
          <w:rFonts w:eastAsiaTheme="minorHAnsi" w:cs="AdvP8585" w:hint="eastAsia"/>
          <w:kern w:val="0"/>
          <w:szCs w:val="20"/>
        </w:rPr>
        <w:t xml:space="preserve"> </w:t>
      </w:r>
      <w:del w:id="18" w:author="Inje University Medical College" w:date="2011-01-07T11:16:00Z">
        <w:r w:rsidR="00762616" w:rsidDel="00B24D40">
          <w:rPr>
            <w:rFonts w:eastAsiaTheme="minorHAnsi" w:cs="AdvP8585" w:hint="eastAsia"/>
            <w:kern w:val="0"/>
            <w:szCs w:val="20"/>
          </w:rPr>
          <w:delText>and</w:delText>
        </w:r>
      </w:del>
      <w:ins w:id="19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Pr="00736BC2">
        <w:rPr>
          <w:rFonts w:eastAsiaTheme="minorHAnsi" w:cs="AdvP8585"/>
          <w:kern w:val="0"/>
          <w:szCs w:val="20"/>
        </w:rPr>
        <w:t>Joseph Barr</w:t>
      </w:r>
      <w:r w:rsidRPr="00736BC2">
        <w:rPr>
          <w:rFonts w:eastAsiaTheme="minorHAnsi" w:cs="AdvP8585" w:hint="eastAsia"/>
          <w:kern w:val="0"/>
          <w:szCs w:val="20"/>
        </w:rPr>
        <w:t>는</w:t>
      </w:r>
      <w:r w:rsidRPr="00736BC2">
        <w:rPr>
          <w:rFonts w:eastAsiaTheme="minorHAnsi" w:cs="AdvP8585"/>
          <w:kern w:val="0"/>
          <w:szCs w:val="20"/>
        </w:rPr>
        <w:t xml:space="preserve"> 1934</w:t>
      </w:r>
      <w:r w:rsidRPr="00736BC2">
        <w:rPr>
          <w:rFonts w:eastAsiaTheme="minorHAnsi" w:cs="AdvP8585" w:hint="eastAsia"/>
          <w:kern w:val="0"/>
          <w:szCs w:val="20"/>
        </w:rPr>
        <w:t xml:space="preserve">년에 최초로 외상성, 퇴행성 디스크 탈출과 요통, 하지 방사통과의 연관성에 대해 설명했고 </w:t>
      </w:r>
      <w:r w:rsidR="001812FE">
        <w:rPr>
          <w:rFonts w:eastAsiaTheme="minorHAnsi" w:cs="AdvP8585" w:hint="eastAsia"/>
          <w:kern w:val="0"/>
          <w:szCs w:val="20"/>
        </w:rPr>
        <w:t>요추 추간판 제거술</w:t>
      </w:r>
      <w:r w:rsidRPr="00736BC2">
        <w:rPr>
          <w:rFonts w:eastAsiaTheme="minorHAnsi" w:cs="AdvP8585" w:hint="eastAsia"/>
          <w:kern w:val="0"/>
          <w:szCs w:val="20"/>
        </w:rPr>
        <w:t xml:space="preserve">에 대한 자세한 내용을 발표했다 </w:t>
      </w:r>
      <w:r w:rsidR="00BF2ACF" w:rsidRPr="00736BC2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&lt;EndNote&gt;&lt;Cite&gt;&lt;Author&gt;Mixter&lt;/Author&gt;&lt;Year&gt;1934&lt;/Year&gt;&lt;RecNum&gt;7&lt;/RecNum&gt;&lt;DisplayText&gt;[10]&lt;/DisplayText&gt;&lt;record&gt;&lt;rec-number&gt;7&lt;/rec-number&gt;&lt;foreign-keys&gt;&lt;key app="EN" db-id="frxx5e2zswf5wyeww515dxzp9d5weda2ev2e"&gt;7&lt;/key&gt;&lt;/foreign-keys&gt;&lt;ref-type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BF2ACF" w:rsidRPr="00736BC2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0" w:tooltip="Mixter, 1934 #7" w:history="1">
        <w:r w:rsidR="003957A2">
          <w:rPr>
            <w:rFonts w:eastAsiaTheme="minorHAnsi" w:cs="AdvP8585"/>
            <w:noProof/>
            <w:kern w:val="0"/>
            <w:szCs w:val="20"/>
          </w:rPr>
          <w:t>10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736BC2">
        <w:rPr>
          <w:rFonts w:eastAsiaTheme="minorHAnsi" w:cs="AdvP8585"/>
          <w:kern w:val="0"/>
          <w:szCs w:val="20"/>
        </w:rPr>
        <w:fldChar w:fldCharType="end"/>
      </w:r>
      <w:r w:rsidRPr="00736BC2">
        <w:rPr>
          <w:rFonts w:eastAsiaTheme="minorHAnsi" w:cs="AdvP8585" w:hint="eastAsia"/>
          <w:kern w:val="0"/>
          <w:szCs w:val="20"/>
        </w:rPr>
        <w:t>.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그들의 수술법은 수 십년에 걸쳐 수정되었고 </w:t>
      </w:r>
      <w:r w:rsidR="00A20568" w:rsidRPr="00A20568">
        <w:rPr>
          <w:rFonts w:eastAsiaTheme="minorHAnsi" w:cs="AdvP8585"/>
          <w:kern w:val="0"/>
          <w:szCs w:val="20"/>
        </w:rPr>
        <w:t>1977</w:t>
      </w:r>
      <w:r w:rsidR="00A20568" w:rsidRPr="00A20568">
        <w:rPr>
          <w:rFonts w:eastAsiaTheme="minorHAnsi" w:cs="AdvP8585" w:hint="eastAsia"/>
          <w:kern w:val="0"/>
          <w:szCs w:val="20"/>
        </w:rPr>
        <w:t>년과</w:t>
      </w:r>
      <w:r w:rsidR="00A20568" w:rsidRPr="00A20568">
        <w:rPr>
          <w:rFonts w:eastAsiaTheme="minorHAnsi" w:cs="AdvP8585"/>
          <w:kern w:val="0"/>
          <w:szCs w:val="20"/>
        </w:rPr>
        <w:t xml:space="preserve"> 1978</w:t>
      </w:r>
      <w:r w:rsidR="00A20568" w:rsidRPr="00A20568">
        <w:rPr>
          <w:rFonts w:eastAsiaTheme="minorHAnsi" w:cs="AdvP8585" w:hint="eastAsia"/>
          <w:kern w:val="0"/>
          <w:szCs w:val="20"/>
        </w:rPr>
        <w:t>년에</w:t>
      </w:r>
      <w:r w:rsidR="00A20568" w:rsidRPr="00A20568">
        <w:rPr>
          <w:rFonts w:eastAsiaTheme="minorHAnsi" w:cs="AdvP8585"/>
          <w:kern w:val="0"/>
          <w:szCs w:val="20"/>
        </w:rPr>
        <w:t xml:space="preserve"> Yasargil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BF2ACF" w:rsidRPr="00A20568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&lt;EndNote&gt;&lt;Cite&gt;&lt;Author&gt;Yasargil&lt;/Author&gt;&lt;Year&gt;1977&lt;/Year&gt;&lt;RecNum&gt;2&lt;/RecNum&gt;&lt;DisplayText&gt;[11]&lt;/DisplayText&gt;&lt;record&gt;&lt;rec-number&gt;2&lt;/rec-number&gt;&lt;foreign-keys&gt;&lt;key app="EN" db-id="frxx5e2zswf5wyeww515dxzp9d5weda2ev2e"&gt;2&lt;/key&gt;&lt;/foreign-keys&gt;&lt;ref-type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BF2ACF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1" w:tooltip="Yasargil, 1977 #2" w:history="1">
        <w:r w:rsidR="003957A2">
          <w:rPr>
            <w:rFonts w:eastAsiaTheme="minorHAnsi" w:cs="AdvP8585"/>
            <w:noProof/>
            <w:kern w:val="0"/>
            <w:szCs w:val="20"/>
          </w:rPr>
          <w:t>11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/>
          <w:kern w:val="0"/>
          <w:szCs w:val="20"/>
        </w:rPr>
        <w:t>, Caspar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BF2ACF" w:rsidRPr="00A20568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&lt;EndNote&gt;&lt;Cite&gt;&lt;Author&gt;W&lt;/Author&gt;&lt;Year&gt;1977&lt;/Year&gt;&lt;RecNum&gt;3&lt;/RecNum&gt;&lt;DisplayText&gt;[12]&lt;/DisplayText&gt;&lt;record&gt;&lt;rec-number&gt;3&lt;/rec-number&gt;&lt;foreign-keys&gt;&lt;key app="EN" db-id="frxx5e2zswf5wyeww515dxzp9d5weda2ev2e"&gt;3&lt;/key&gt;&lt;/foreign-keys&gt;&lt;ref-type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BF2ACF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2" w:tooltip="Caspar, 1977 #3" w:history="1">
        <w:r w:rsidR="003957A2">
          <w:rPr>
            <w:rFonts w:eastAsiaTheme="minorHAnsi" w:cs="AdvP8585"/>
            <w:noProof/>
            <w:kern w:val="0"/>
            <w:szCs w:val="20"/>
          </w:rPr>
          <w:t>12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, </w:t>
      </w:r>
      <w:r w:rsidR="00A20568" w:rsidRPr="00A20568">
        <w:rPr>
          <w:rFonts w:eastAsiaTheme="minorHAnsi" w:cs="AdvP8585"/>
          <w:kern w:val="0"/>
          <w:szCs w:val="20"/>
        </w:rPr>
        <w:t xml:space="preserve">Williams </w:t>
      </w:r>
      <w:r w:rsidR="00BF2ACF" w:rsidRPr="00A20568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&lt;EndNote&gt;&lt;Cite&gt;&lt;Author&gt;Williams&lt;/Author&gt;&lt;Year&gt;1978&lt;/Year&gt;&lt;RecNum&gt;4&lt;/RecNum&gt;&lt;DisplayText&gt;[13]&lt;/DisplayText&gt;&lt;record&gt;&lt;rec-number&gt;4&lt;/rec-number&gt;&lt;foreign-keys&gt;&lt;key app="EN" db-id="frxx5e2zswf5wyeww515dxzp9d5weda2ev2e"&gt;4&lt;/key&gt;&lt;/foreign-keys&gt;&lt;ref-type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abbr-1&gt;Spine&lt;/abbr-1&gt;&lt;abbr-2&gt;Spine&lt;/abbr-2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BF2ACF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3" w:tooltip="Williams, 1978 #4" w:history="1">
        <w:r w:rsidR="003957A2">
          <w:rPr>
            <w:rFonts w:eastAsiaTheme="minorHAnsi" w:cs="AdvP8585"/>
            <w:noProof/>
            <w:kern w:val="0"/>
            <w:szCs w:val="20"/>
          </w:rPr>
          <w:t>13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A20568">
        <w:rPr>
          <w:rFonts w:eastAsiaTheme="minorHAnsi" w:cs="AdvP8585"/>
          <w:kern w:val="0"/>
          <w:szCs w:val="20"/>
        </w:rPr>
        <w:fldChar w:fldCharType="end"/>
      </w:r>
      <w:ins w:id="20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A20568" w:rsidRPr="00A20568">
        <w:rPr>
          <w:rFonts w:eastAsiaTheme="minorHAnsi" w:cs="AdvP8585" w:hint="eastAsia"/>
          <w:kern w:val="0"/>
          <w:szCs w:val="20"/>
        </w:rPr>
        <w:t xml:space="preserve">가 </w:t>
      </w:r>
      <w:r w:rsidR="00762616">
        <w:rPr>
          <w:rFonts w:eastAsiaTheme="minorHAnsi" w:cs="AdvP8585" w:hint="eastAsia"/>
          <w:kern w:val="0"/>
          <w:szCs w:val="20"/>
        </w:rPr>
        <w:t>추간판 제거술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시 디스크 탈출 부분에 해당하는 등쪽 절개 후 수술용 현미경을 이용한 </w:t>
      </w:r>
      <w:r w:rsidR="00762616">
        <w:rPr>
          <w:rFonts w:eastAsiaTheme="minorHAnsi" w:cs="AdvP8585" w:hint="eastAsia"/>
          <w:kern w:val="0"/>
          <w:szCs w:val="20"/>
        </w:rPr>
        <w:t>미세 수술법 (</w:t>
      </w:r>
      <w:r w:rsidR="00A20568" w:rsidRPr="00A20568">
        <w:rPr>
          <w:rFonts w:eastAsiaTheme="minorHAnsi" w:cs="AdvP8585"/>
          <w:kern w:val="0"/>
          <w:szCs w:val="20"/>
        </w:rPr>
        <w:t>microsurgical techniques</w:t>
      </w:r>
      <w:r w:rsidR="00762616">
        <w:rPr>
          <w:rFonts w:eastAsiaTheme="minorHAnsi" w:cs="AdvP8585" w:hint="eastAsia"/>
          <w:kern w:val="0"/>
          <w:szCs w:val="20"/>
        </w:rPr>
        <w:t>)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에 대해 기술하였다. 그 후 이 </w:t>
      </w:r>
      <w:r w:rsidR="00762616">
        <w:rPr>
          <w:rFonts w:eastAsiaTheme="minorHAnsi" w:cs="AdvP8585" w:hint="eastAsia"/>
          <w:kern w:val="0"/>
          <w:szCs w:val="20"/>
        </w:rPr>
        <w:t xml:space="preserve">관혈적 </w:t>
      </w:r>
      <w:r w:rsidR="00A20568" w:rsidRPr="00A20568">
        <w:rPr>
          <w:rFonts w:eastAsiaTheme="minorHAnsi" w:cs="AdvP8585" w:hint="eastAsia"/>
          <w:kern w:val="0"/>
          <w:szCs w:val="20"/>
        </w:rPr>
        <w:t>수술법들에 대한 약간의 수정은 있었으나, 이 수술법들에서 별로 큰 변화는 없었다.</w:t>
      </w:r>
      <w:r w:rsidR="00762616">
        <w:rPr>
          <w:rFonts w:eastAsiaTheme="minorHAnsi" w:cs="AdvP8585" w:hint="eastAsia"/>
          <w:kern w:val="0"/>
          <w:szCs w:val="20"/>
        </w:rPr>
        <w:t xml:space="preserve"> </w:t>
      </w:r>
      <w:commentRangeStart w:id="21"/>
      <w:r w:rsidR="0080301D">
        <w:rPr>
          <w:rFonts w:eastAsiaTheme="minorHAnsi" w:cs="AdvP8585" w:hint="eastAsia"/>
          <w:kern w:val="0"/>
          <w:szCs w:val="20"/>
        </w:rPr>
        <w:t>그리고 현재 관혈적 추간판 제거술은 수술적 추간판 절제술의 표준이다</w:t>
      </w:r>
      <w:commentRangeEnd w:id="21"/>
      <w:r w:rsidR="00B24D40">
        <w:rPr>
          <w:rStyle w:val="a6"/>
        </w:rPr>
        <w:commentReference w:id="21"/>
      </w:r>
      <w:r w:rsidR="0080301D">
        <w:rPr>
          <w:rFonts w:eastAsiaTheme="minorHAnsi" w:cs="AdvP8585" w:hint="eastAsia"/>
          <w:kern w:val="0"/>
          <w:szCs w:val="20"/>
        </w:rPr>
        <w:t xml:space="preserve"> </w:t>
      </w:r>
      <w:r w:rsidR="00BF2ACF" w:rsidRPr="00736BC2">
        <w:rPr>
          <w:rFonts w:eastAsiaTheme="minorHAnsi"/>
        </w:rPr>
        <w:fldChar w:fldCharType="begin"/>
      </w:r>
      <w:r w:rsidR="0080301D" w:rsidRPr="00736BC2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&lt;EndNote&gt;&lt;Cite&gt;&lt;Author&gt;Righesso&lt;/Author&gt;&lt;Year&gt;2007&lt;/Year&gt;&lt;RecNum&gt;36&lt;/RecNum&gt;&lt;DisplayText&gt;[5]&lt;/DisplayText&gt;&lt;record&gt;&lt;rec-number&gt;36&lt;/rec-number&gt;&lt;foreign-keys&gt;&lt;key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BF2ACF" w:rsidRPr="00736BC2">
        <w:rPr>
          <w:rFonts w:eastAsiaTheme="minorHAnsi"/>
        </w:rPr>
        <w:fldChar w:fldCharType="separate"/>
      </w:r>
      <w:r w:rsidR="0080301D" w:rsidRPr="00736BC2">
        <w:rPr>
          <w:rFonts w:eastAsiaTheme="minorHAnsi"/>
          <w:noProof/>
        </w:rPr>
        <w:t>[</w:t>
      </w:r>
      <w:hyperlink w:anchor="_ENREF_5" w:tooltip="Righesso, 2007 #36" w:history="1">
        <w:r w:rsidR="003957A2" w:rsidRPr="00736BC2">
          <w:rPr>
            <w:rFonts w:eastAsiaTheme="minorHAnsi"/>
            <w:noProof/>
          </w:rPr>
          <w:t>5</w:t>
        </w:r>
      </w:hyperlink>
      <w:r w:rsidR="0080301D" w:rsidRPr="00736BC2">
        <w:rPr>
          <w:rFonts w:eastAsiaTheme="minorHAnsi"/>
          <w:noProof/>
        </w:rPr>
        <w:t>]</w:t>
      </w:r>
      <w:r w:rsidR="00BF2ACF" w:rsidRPr="00736BC2">
        <w:rPr>
          <w:rFonts w:eastAsiaTheme="minorHAnsi"/>
        </w:rPr>
        <w:fldChar w:fldCharType="end"/>
      </w:r>
      <w:r w:rsidR="0080301D">
        <w:rPr>
          <w:rFonts w:eastAsiaTheme="minorHAnsi" w:cs="AdvP8585" w:hint="eastAsia"/>
          <w:kern w:val="0"/>
          <w:szCs w:val="20"/>
        </w:rPr>
        <w:t>.</w:t>
      </w:r>
    </w:p>
    <w:p w:rsidR="00510629" w:rsidRDefault="00BB73A4" w:rsidP="00510629">
      <w:pPr>
        <w:ind w:firstLineChars="100" w:firstLine="200"/>
        <w:rPr>
          <w:rFonts w:eastAsiaTheme="minorHAnsi" w:cs="AdvP8585"/>
          <w:kern w:val="0"/>
          <w:szCs w:val="20"/>
        </w:rPr>
      </w:pPr>
      <w:r>
        <w:rPr>
          <w:rFonts w:eastAsiaTheme="minorHAnsi" w:hint="eastAsia"/>
        </w:rPr>
        <w:t xml:space="preserve">내시경적 추간판 제거술의 도입은 비교적 최근에 이루어졌다. </w:t>
      </w:r>
      <w:r w:rsidRPr="00BB73A4">
        <w:rPr>
          <w:rFonts w:eastAsiaTheme="minorHAnsi" w:cs="AdvP8585"/>
          <w:kern w:val="0"/>
          <w:szCs w:val="20"/>
        </w:rPr>
        <w:t xml:space="preserve">Schreiber </w:t>
      </w:r>
      <w:del w:id="22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</w:delText>
        </w:r>
        <w:r w:rsidRPr="00BB73A4" w:rsidDel="00B24D40">
          <w:rPr>
            <w:rFonts w:eastAsiaTheme="minorHAnsi" w:cs="AdvP8585" w:hint="eastAsia"/>
            <w:kern w:val="0"/>
            <w:szCs w:val="20"/>
          </w:rPr>
          <w:delText>d</w:delText>
        </w:r>
      </w:del>
      <w:ins w:id="23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>Suezawa</w:t>
      </w:r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="00BF2ACF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&lt;EndNote&gt;&lt;Cite&gt;&lt;Author&gt;A&lt;/Author&gt;&lt;Year&gt;1986&lt;/Year&gt;&lt;RecNum&gt;5&lt;/RecNum&gt;&lt;DisplayText&gt;[14]&lt;/DisplayText&gt;&lt;record&gt;&lt;rec-number&gt;5&lt;/rec-number&gt;&lt;foreign-keys&gt;&lt;key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BF2ACF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4" w:tooltip="Schreiber, 1986 #5" w:history="1">
        <w:r w:rsidR="003957A2">
          <w:rPr>
            <w:rFonts w:eastAsiaTheme="minorHAnsi" w:cs="AdvP8585"/>
            <w:noProof/>
            <w:kern w:val="0"/>
            <w:szCs w:val="20"/>
          </w:rPr>
          <w:t>14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BB73A4">
        <w:rPr>
          <w:rFonts w:eastAsiaTheme="minorHAnsi" w:cs="AdvP8585"/>
          <w:kern w:val="0"/>
          <w:szCs w:val="20"/>
        </w:rPr>
        <w:fldChar w:fldCharType="end"/>
      </w:r>
      <w:ins w:id="24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와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Mayer </w:t>
      </w:r>
      <w:del w:id="25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26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/>
          <w:kern w:val="0"/>
          <w:szCs w:val="20"/>
        </w:rPr>
        <w:t xml:space="preserve"> Brock </w:t>
      </w:r>
      <w:r w:rsidR="00BF2ACF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&lt;EndNote&gt;&lt;Cite&gt;&lt;Author&gt;Mayer&lt;/Author&gt;&lt;Year&gt;1993&lt;/Year&gt;&lt;RecNum&gt;6&lt;/RecNum&gt;&lt;DisplayText&gt;[15]&lt;/DisplayText&gt;&lt;record&gt;&lt;rec-number&gt;6&lt;/rec-number&gt;&lt;foreign-keys&gt;&lt;key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BF2ACF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5" w:tooltip="Mayer, 1993 #6" w:history="1">
        <w:r w:rsidR="003957A2">
          <w:rPr>
            <w:rFonts w:eastAsiaTheme="minorHAnsi" w:cs="AdvP8585"/>
            <w:noProof/>
            <w:kern w:val="0"/>
            <w:szCs w:val="20"/>
          </w:rPr>
          <w:t>15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BB73A4">
        <w:rPr>
          <w:rFonts w:eastAsiaTheme="minorHAnsi" w:cs="AdvP8585"/>
          <w:kern w:val="0"/>
          <w:szCs w:val="20"/>
        </w:rPr>
        <w:fldChar w:fldCharType="end"/>
      </w:r>
      <w:ins w:id="27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가 기반을 만들었고 그것을 토대로</w:t>
      </w:r>
      <w:r w:rsidRPr="00BB73A4">
        <w:rPr>
          <w:rFonts w:eastAsiaTheme="minorHAnsi" w:cs="AdvP8585"/>
          <w:kern w:val="0"/>
          <w:szCs w:val="20"/>
        </w:rPr>
        <w:t xml:space="preserve"> Foley </w:t>
      </w:r>
      <w:del w:id="28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29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Smith </w:t>
      </w:r>
      <w:r w:rsidR="00BF2ACF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&lt;EndNote&gt;&lt;Cite&gt;&lt;Author&gt;Foley&lt;/Author&gt;&lt;Year&gt;1997&lt;/Year&gt;&lt;RecNum&gt;8&lt;/RecNum&gt;&lt;DisplayText&gt;[16]&lt;/DisplayText&gt;&lt;record&gt;&lt;rec-number&gt;8&lt;/rec-number&gt;&lt;foreign-keys&gt;&lt;key app="EN" db-id="frxx5e2zswf5wyeww515dxzp9d5weda2ev2e"&gt;8&lt;/key&gt;&lt;/foreign-keys&gt;&lt;ref-type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BF2ACF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6" w:tooltip="Foley, 1997 #8" w:history="1">
        <w:r w:rsidR="003957A2">
          <w:rPr>
            <w:rFonts w:eastAsiaTheme="minorHAnsi" w:cs="AdvP8585"/>
            <w:noProof/>
            <w:kern w:val="0"/>
            <w:szCs w:val="20"/>
          </w:rPr>
          <w:t>16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BB73A4">
        <w:rPr>
          <w:rFonts w:eastAsiaTheme="minorHAnsi" w:cs="AdvP8585"/>
          <w:kern w:val="0"/>
          <w:szCs w:val="20"/>
        </w:rPr>
        <w:fldChar w:fldCharType="end"/>
      </w:r>
      <w:ins w:id="30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는 1997년에 </w:t>
      </w:r>
      <w:ins w:id="31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>미세내시경 추간판 제거술 (</w:t>
        </w:r>
      </w:ins>
      <w:r w:rsidRPr="00BB73A4">
        <w:rPr>
          <w:rFonts w:eastAsiaTheme="minorHAnsi" w:cs="AdvP8585"/>
          <w:kern w:val="0"/>
          <w:szCs w:val="20"/>
        </w:rPr>
        <w:t>microendoscopic discectomy</w:t>
      </w:r>
      <w:r w:rsidRPr="00BB73A4">
        <w:rPr>
          <w:rFonts w:eastAsiaTheme="minorHAnsi" w:cs="AdvP8585" w:hint="eastAsia"/>
          <w:kern w:val="0"/>
          <w:szCs w:val="20"/>
        </w:rPr>
        <w:t xml:space="preserve"> system</w:t>
      </w:r>
      <w:ins w:id="32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>,</w:t>
        </w:r>
      </w:ins>
      <w:r>
        <w:rPr>
          <w:rFonts w:eastAsiaTheme="minorHAnsi" w:cs="AdvP8585" w:hint="eastAsia"/>
          <w:kern w:val="0"/>
          <w:szCs w:val="20"/>
        </w:rPr>
        <w:t xml:space="preserve"> </w:t>
      </w:r>
      <w:del w:id="33" w:author="Inje University Medical College" w:date="2011-01-07T11:19:00Z">
        <w:r w:rsidDel="00B24D40">
          <w:rPr>
            <w:rFonts w:eastAsiaTheme="minorHAnsi" w:cs="AdvP8585" w:hint="eastAsia"/>
            <w:kern w:val="0"/>
            <w:szCs w:val="20"/>
          </w:rPr>
          <w:delText>(</w:delText>
        </w:r>
      </w:del>
      <w:r>
        <w:rPr>
          <w:rFonts w:eastAsiaTheme="minorHAnsi" w:cs="AdvP8585" w:hint="eastAsia"/>
          <w:kern w:val="0"/>
          <w:szCs w:val="20"/>
        </w:rPr>
        <w:t>MED)</w:t>
      </w:r>
      <w:ins w:id="34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을 소개했다.</w:t>
      </w:r>
      <w:r w:rsidR="00097403">
        <w:rPr>
          <w:rFonts w:eastAsiaTheme="minorHAnsi" w:cs="AdvP8585" w:hint="eastAsia"/>
          <w:kern w:val="0"/>
          <w:szCs w:val="20"/>
        </w:rPr>
        <w:t xml:space="preserve"> MED</w:t>
      </w:r>
      <w:ins w:id="35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097403">
        <w:rPr>
          <w:rFonts w:eastAsiaTheme="minorHAnsi" w:cs="AdvP8585" w:hint="eastAsia"/>
          <w:kern w:val="0"/>
          <w:szCs w:val="20"/>
        </w:rPr>
        <w:t>는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수술용 현미경을 사용하지 않고 보다 더 작은 절개 후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>을 삽입해서 증상성 신경근 감압</w:t>
      </w:r>
      <w:r w:rsidR="00097403" w:rsidRPr="00097403">
        <w:rPr>
          <w:rFonts w:eastAsiaTheme="minorHAnsi" w:cs="AdvP8585" w:hint="eastAsia"/>
          <w:kern w:val="0"/>
          <w:szCs w:val="20"/>
        </w:rPr>
        <w:lastRenderedPageBreak/>
        <w:t xml:space="preserve">을 하는 최소 침습적 수술적 접근이다. </w:t>
      </w:r>
      <w:commentRangeStart w:id="36"/>
      <w:r w:rsidR="00097403">
        <w:rPr>
          <w:rFonts w:eastAsiaTheme="minorHAnsi" w:cs="AdvP8585" w:hint="eastAsia"/>
          <w:kern w:val="0"/>
          <w:szCs w:val="20"/>
        </w:rPr>
        <w:t>관혈적 추간판 제거술</w:t>
      </w:r>
      <w:commentRangeEnd w:id="36"/>
      <w:r w:rsidR="00B24D40">
        <w:rPr>
          <w:rStyle w:val="a6"/>
        </w:rPr>
        <w:commentReference w:id="36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에서는 </w:t>
      </w:r>
      <w:commentRangeStart w:id="37"/>
      <w:r w:rsidR="00097403" w:rsidRPr="00097403">
        <w:rPr>
          <w:rFonts w:eastAsiaTheme="minorHAnsi" w:cs="AdvP8585"/>
          <w:kern w:val="0"/>
          <w:szCs w:val="20"/>
        </w:rPr>
        <w:t>paraspinous muscles</w:t>
      </w:r>
      <w:commentRangeEnd w:id="37"/>
      <w:r w:rsidR="00B24D40">
        <w:rPr>
          <w:rStyle w:val="a6"/>
        </w:rPr>
        <w:commentReference w:id="37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commentRangeStart w:id="38"/>
      <w:r w:rsidR="00097403" w:rsidRPr="00097403">
        <w:rPr>
          <w:rFonts w:eastAsiaTheme="minorHAnsi" w:cs="AdvP8585"/>
          <w:kern w:val="0"/>
          <w:szCs w:val="20"/>
        </w:rPr>
        <w:t>spinous processes</w:t>
      </w:r>
      <w:commentRangeEnd w:id="38"/>
      <w:r w:rsidR="00B24D40">
        <w:rPr>
          <w:rStyle w:val="a6"/>
        </w:rPr>
        <w:commentReference w:id="38"/>
      </w:r>
      <w:r w:rsidR="00097403" w:rsidRPr="00097403">
        <w:rPr>
          <w:rFonts w:eastAsiaTheme="minorHAnsi" w:cs="AdvP8585" w:hint="eastAsia"/>
          <w:kern w:val="0"/>
          <w:szCs w:val="20"/>
        </w:rPr>
        <w:t>와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commentRangeStart w:id="39"/>
      <w:r w:rsidR="00097403" w:rsidRPr="00097403">
        <w:rPr>
          <w:rFonts w:eastAsiaTheme="minorHAnsi" w:cs="AdvP8585"/>
          <w:kern w:val="0"/>
          <w:szCs w:val="20"/>
        </w:rPr>
        <w:t>lamina</w:t>
      </w:r>
      <w:commentRangeEnd w:id="39"/>
      <w:r w:rsidR="00B24D40">
        <w:rPr>
          <w:rStyle w:val="a6"/>
        </w:rPr>
        <w:commentReference w:id="39"/>
      </w:r>
      <w:r w:rsidR="00097403" w:rsidRPr="00097403">
        <w:rPr>
          <w:rFonts w:eastAsiaTheme="minorHAnsi" w:cs="AdvP8585" w:hint="eastAsia"/>
          <w:kern w:val="0"/>
          <w:szCs w:val="20"/>
        </w:rPr>
        <w:t>에서 떼어내서 바깥쪽으로 당겨야 한다</w:t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하지만 </w:t>
      </w:r>
      <w:r w:rsidR="00097403">
        <w:rPr>
          <w:rFonts w:eastAsiaTheme="minorHAnsi" w:cs="AdvP8585" w:hint="eastAsia"/>
          <w:kern w:val="0"/>
          <w:szCs w:val="20"/>
        </w:rPr>
        <w:t>MED</w:t>
      </w:r>
      <w:r w:rsidR="00097403" w:rsidRPr="00097403">
        <w:rPr>
          <w:rFonts w:eastAsiaTheme="minorHAnsi" w:cs="AdvP8585" w:hint="eastAsia"/>
          <w:kern w:val="0"/>
          <w:szCs w:val="20"/>
        </w:rPr>
        <w:t>에서는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commentRangeStart w:id="40"/>
      <w:r w:rsidR="00097403" w:rsidRPr="00097403">
        <w:rPr>
          <w:rFonts w:eastAsiaTheme="minorHAnsi" w:cs="AdvP8585"/>
          <w:kern w:val="0"/>
          <w:szCs w:val="20"/>
        </w:rPr>
        <w:t>paraspinous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</w:t>
      </w:r>
      <w:commentRangeEnd w:id="40"/>
      <w:r w:rsidR="00B24D40">
        <w:rPr>
          <w:rStyle w:val="a6"/>
        </w:rPr>
        <w:commentReference w:id="40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commentRangeStart w:id="41"/>
      <w:r w:rsidR="00097403" w:rsidRPr="00097403">
        <w:rPr>
          <w:rFonts w:eastAsiaTheme="minorHAnsi" w:cs="AdvP8585"/>
          <w:kern w:val="0"/>
          <w:szCs w:val="20"/>
        </w:rPr>
        <w:t>spinous processes</w:t>
      </w:r>
      <w:commentRangeEnd w:id="41"/>
      <w:r w:rsidR="00B24D40">
        <w:rPr>
          <w:rStyle w:val="a6"/>
        </w:rPr>
        <w:commentReference w:id="41"/>
      </w:r>
      <w:r w:rsidR="00097403" w:rsidRPr="00097403">
        <w:rPr>
          <w:rFonts w:eastAsiaTheme="minorHAnsi" w:cs="AdvP8585" w:hint="eastAsia"/>
          <w:kern w:val="0"/>
          <w:szCs w:val="20"/>
        </w:rPr>
        <w:t>에서 떼지 않는다.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대신 접근에 필요한 수술 기구들 모두가 </w:t>
      </w:r>
      <w:commentRangeStart w:id="42"/>
      <w:r w:rsidR="00097403" w:rsidRPr="00097403">
        <w:rPr>
          <w:rFonts w:eastAsiaTheme="minorHAnsi" w:cs="AdvP8585" w:hint="eastAsia"/>
          <w:kern w:val="0"/>
          <w:szCs w:val="20"/>
        </w:rPr>
        <w:t>p</w:t>
      </w:r>
      <w:r w:rsidR="00097403" w:rsidRPr="00097403">
        <w:rPr>
          <w:rFonts w:eastAsiaTheme="minorHAnsi" w:cs="AdvP8585"/>
          <w:kern w:val="0"/>
          <w:szCs w:val="20"/>
        </w:rPr>
        <w:t>araspinous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muscles</w:t>
      </w:r>
      <w:commentRangeEnd w:id="42"/>
      <w:r w:rsidR="00B24D40">
        <w:rPr>
          <w:rStyle w:val="a6"/>
        </w:rPr>
        <w:commentReference w:id="42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섬유들 사이로 접근한다. 이 술기의 </w:t>
      </w:r>
      <w:r w:rsidR="00097403" w:rsidRPr="00097403">
        <w:rPr>
          <w:rFonts w:eastAsiaTheme="minorHAnsi" w:cs="AdvP8585"/>
          <w:kern w:val="0"/>
          <w:szCs w:val="20"/>
        </w:rPr>
        <w:t>‘‘</w:t>
      </w:r>
      <w:r w:rsidR="00DC16DA">
        <w:rPr>
          <w:rFonts w:eastAsiaTheme="minorHAnsi" w:cs="AdvP8585" w:hint="eastAsia"/>
          <w:kern w:val="0"/>
          <w:szCs w:val="20"/>
        </w:rPr>
        <w:t>근육을 가르는 (</w:t>
      </w:r>
      <w:r w:rsidR="00097403" w:rsidRPr="00097403">
        <w:rPr>
          <w:rFonts w:eastAsiaTheme="minorHAnsi" w:cs="AdvP8585"/>
          <w:kern w:val="0"/>
          <w:szCs w:val="20"/>
        </w:rPr>
        <w:t>muscle splitting</w:t>
      </w:r>
      <w:r w:rsidR="00DC16DA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/>
          <w:kern w:val="0"/>
          <w:szCs w:val="20"/>
        </w:rPr>
        <w:t>’’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접근은 근육에 더 적은 손상을 주고 수술 후 기간 동안 절개로 인한 통증을 더 적게 유발하는 것으로 생각된다 </w:t>
      </w:r>
      <w:r w:rsidR="00BF2ACF" w:rsidRPr="00097403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&lt;EndNote&gt;&lt;Cite&gt;&lt;Author&gt;RON&lt;/Author&gt;&lt;Year&gt;2006&lt;/Year&gt;&lt;RecNum&gt;10&lt;/RecNum&gt;&lt;DisplayText&gt;[17]&lt;/DisplayText&gt;&lt;record&gt;&lt;rec-number&gt;10&lt;/rec-number&gt;&lt;foreign-keys&gt;&lt;key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BF2ACF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10" w:history="1">
        <w:r w:rsidR="003957A2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그 후 1999년에 METRx </w:t>
      </w:r>
      <w:r w:rsidR="00097403" w:rsidRPr="00097403">
        <w:rPr>
          <w:rFonts w:eastAsiaTheme="minorHAnsi" w:cs="Sabon-Roman"/>
          <w:kern w:val="0"/>
          <w:szCs w:val="20"/>
        </w:rPr>
        <w:t>(Medtronic Sofamor</w:t>
      </w:r>
      <w:r w:rsidR="00097403" w:rsidRPr="00097403">
        <w:rPr>
          <w:rFonts w:eastAsiaTheme="minorHAnsi" w:cs="Sabon-Roman" w:hint="eastAsia"/>
          <w:kern w:val="0"/>
          <w:szCs w:val="20"/>
        </w:rPr>
        <w:t xml:space="preserve"> </w:t>
      </w:r>
      <w:r w:rsidR="00097403" w:rsidRPr="00097403">
        <w:rPr>
          <w:rFonts w:eastAsiaTheme="minorHAnsi" w:cs="Sabon-Roman"/>
          <w:kern w:val="0"/>
          <w:szCs w:val="20"/>
        </w:rPr>
        <w:t>Danek, Inc., Memphis, TN)</w:t>
      </w:r>
      <w:r w:rsidR="00097403" w:rsidRPr="00097403">
        <w:rPr>
          <w:rFonts w:eastAsiaTheme="minorHAnsi" w:cs="Sabon-Roman" w:hint="eastAsia"/>
          <w:kern w:val="0"/>
          <w:szCs w:val="20"/>
        </w:rPr>
        <w:t xml:space="preserve">라 불리는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2세대 MED system이 만들어졌다 </w:t>
      </w:r>
      <w:r w:rsidR="00BF2ACF" w:rsidRPr="00097403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&lt;EndNote&gt;&lt;Cite&gt;&lt;Author&gt;Wu&lt;/Author&gt;&lt;Year&gt;2006&lt;/Year&gt;&lt;RecNum&gt;9&lt;/RecNum&gt;&lt;DisplayText&gt;[18]&lt;/DisplayText&gt;&lt;record&gt;&lt;rec-number&gt;9&lt;/rec-number&gt;&lt;foreign-keys&gt;&lt;key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BF2ACF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8" w:tooltip="Wu, 2006 #9" w:history="1">
        <w:r w:rsidR="003957A2">
          <w:rPr>
            <w:rFonts w:eastAsiaTheme="minorHAnsi" w:cs="AdvP8585"/>
            <w:noProof/>
            <w:kern w:val="0"/>
            <w:szCs w:val="20"/>
          </w:rPr>
          <w:t>18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. 경피적 접근과 달리 METRx system에서는 </w:t>
      </w:r>
      <w:commentRangeStart w:id="43"/>
      <w:r w:rsidR="00097403" w:rsidRPr="00097403">
        <w:rPr>
          <w:rFonts w:eastAsiaTheme="minorHAnsi" w:cs="AdvP8585" w:hint="eastAsia"/>
          <w:kern w:val="0"/>
          <w:szCs w:val="20"/>
        </w:rPr>
        <w:t>포함된 탈출 디스크를 알 수 있을</w:t>
      </w:r>
      <w:commentRangeEnd w:id="43"/>
      <w:r w:rsidR="0015176A">
        <w:rPr>
          <w:rStyle w:val="a6"/>
        </w:rPr>
        <w:commentReference w:id="43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뿐만 아니라 분리된 디스크 조각과</w:t>
      </w:r>
      <w:r w:rsidR="00F10453">
        <w:rPr>
          <w:rFonts w:eastAsiaTheme="minorHAnsi" w:cs="AdvP8585" w:hint="eastAsia"/>
          <w:kern w:val="0"/>
          <w:szCs w:val="20"/>
        </w:rPr>
        <w:t xml:space="preserve"> 외측 함요 협착증 (</w:t>
      </w:r>
      <w:ins w:id="44" w:author="Inje University Medical College" w:date="2011-01-07T11:24:00Z">
        <w:r w:rsidR="0015176A">
          <w:rPr>
            <w:rFonts w:eastAsiaTheme="minorHAnsi" w:cs="AdvP8585" w:hint="eastAsia"/>
            <w:kern w:val="0"/>
            <w:szCs w:val="20"/>
          </w:rPr>
          <w:t>l</w:t>
        </w:r>
      </w:ins>
      <w:del w:id="45" w:author="Inje University Medical College" w:date="2011-01-07T11:24:00Z">
        <w:r w:rsidR="00F10453" w:rsidDel="0015176A">
          <w:rPr>
            <w:rFonts w:eastAsiaTheme="minorHAnsi" w:cs="AdvP8585" w:hint="eastAsia"/>
            <w:kern w:val="0"/>
            <w:szCs w:val="20"/>
          </w:rPr>
          <w:delText>L</w:delText>
        </w:r>
      </w:del>
      <w:r w:rsidR="00097403" w:rsidRPr="00097403">
        <w:rPr>
          <w:rFonts w:eastAsiaTheme="minorHAnsi" w:cs="AdvP8585" w:hint="eastAsia"/>
          <w:kern w:val="0"/>
          <w:szCs w:val="20"/>
        </w:rPr>
        <w:t>ateral recess stenosis</w:t>
      </w:r>
      <w:r w:rsidR="00F10453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도 알 수 있다.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쓰는 방법은 아직 널리 선택되지는 않지만, </w:t>
      </w:r>
      <w:commentRangeStart w:id="46"/>
      <w:r w:rsidR="00097403" w:rsidRPr="00097403">
        <w:rPr>
          <w:rFonts w:eastAsiaTheme="minorHAnsi" w:cs="AdvP8585" w:hint="eastAsia"/>
          <w:kern w:val="0"/>
          <w:szCs w:val="20"/>
        </w:rPr>
        <w:t xml:space="preserve">수술 결과가 </w:t>
      </w:r>
      <w:r w:rsidR="00097403">
        <w:rPr>
          <w:rFonts w:eastAsiaTheme="minorHAnsi" w:cs="AdvP8585" w:hint="eastAsia"/>
          <w:kern w:val="0"/>
          <w:szCs w:val="20"/>
        </w:rPr>
        <w:t>관혈적 추간판 제거술</w:t>
      </w:r>
      <w:r w:rsidR="00097403" w:rsidRPr="00097403">
        <w:rPr>
          <w:rFonts w:eastAsiaTheme="minorHAnsi" w:cs="AdvP8585" w:hint="eastAsia"/>
          <w:kern w:val="0"/>
          <w:szCs w:val="20"/>
        </w:rPr>
        <w:t>에 비견할 만하다는 최근의 보고들</w:t>
      </w:r>
      <w:commentRangeEnd w:id="46"/>
      <w:r w:rsidR="0015176A">
        <w:rPr>
          <w:rStyle w:val="a6"/>
        </w:rPr>
        <w:commentReference w:id="46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에 따라 점점 더 관심 받고 있다 </w:t>
      </w:r>
      <w:r w:rsidR="00BF2ACF" w:rsidRPr="00097403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&lt;EndNote&gt;&lt;Cite&gt;&lt;Author&gt;RON&lt;/Author&gt;&lt;Year&gt;2006&lt;/Year&gt;&lt;RecNum&gt;10&lt;/RecNum&gt;&lt;DisplayText&gt;[17]&lt;/DisplayText&gt;&lt;record&gt;&lt;rec-number&gt;10&lt;/rec-number&gt;&lt;foreign-keys&gt;&lt;key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BF2ACF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10" w:history="1">
        <w:r w:rsidR="003957A2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BF2ACF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>.</w:t>
      </w:r>
    </w:p>
    <w:p w:rsidR="00E028E2" w:rsidRPr="00A93A0F" w:rsidRDefault="00E028E2" w:rsidP="00A93A0F">
      <w:pPr>
        <w:ind w:firstLineChars="100" w:firstLine="200"/>
        <w:rPr>
          <w:rFonts w:eastAsiaTheme="minorHAnsi" w:cs="AdvP8585"/>
          <w:kern w:val="0"/>
          <w:szCs w:val="20"/>
          <w:shd w:val="pct15" w:color="auto" w:fill="FFFFFF"/>
        </w:rPr>
      </w:pPr>
      <w:r w:rsidRPr="00A93A0F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두 수술을 비교한 논문들을 살펴보면 </w:t>
      </w:r>
      <w:r w:rsidR="003957A2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>대상 환자의 특성을 볼 수 있고</w:t>
      </w:r>
      <w:r w:rsidR="00EB3BF5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 (Table 1)</w:t>
      </w:r>
      <w:r w:rsidR="003957A2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, </w:t>
      </w:r>
      <w:r w:rsidR="00EB3BF5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각각의 </w:t>
      </w:r>
      <w:r w:rsidR="00A93A0F" w:rsidRPr="00A93A0F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>수술로 인한 재원일수, 실혈량, 사회 복귀시간, 수술 시간,</w:t>
      </w:r>
      <w:r w:rsidR="003957A2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 </w:t>
      </w:r>
      <w:r w:rsidR="00A93A0F" w:rsidRPr="00A93A0F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진통제 사용량, 합병증 발생자 수, 재발 환자 수, 절개 길이 등의 수술 주위 여러 수치들을 </w:t>
      </w:r>
      <w:r w:rsidR="00EB3BF5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>비교하여 볼 수 있고</w:t>
      </w:r>
      <w:r w:rsidR="003957A2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 (Table 2</w:t>
      </w:r>
      <w:r w:rsidR="00A93A0F" w:rsidRPr="00A93A0F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), </w:t>
      </w:r>
      <w:r w:rsidR="00A93A0F" w:rsidRPr="00A93A0F">
        <w:rPr>
          <w:rFonts w:eastAsiaTheme="minorHAnsi" w:cs="AdvP8585"/>
          <w:kern w:val="0"/>
          <w:szCs w:val="20"/>
          <w:highlight w:val="lightGray"/>
          <w:shd w:val="pct15" w:color="auto" w:fill="FFFFFF"/>
        </w:rPr>
        <w:t>수</w:t>
      </w:r>
      <w:r w:rsidR="00A93A0F" w:rsidRPr="00A93A0F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술 전 후의 통증 정도를 각종 척도를 이용하여 </w:t>
      </w:r>
      <w:r w:rsidR="00EB3BF5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>비교하여 볼 수 있다</w:t>
      </w:r>
      <w:r w:rsidR="00A93A0F" w:rsidRPr="00A93A0F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 xml:space="preserve"> (Table </w:t>
      </w:r>
      <w:r w:rsidR="003957A2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>3</w:t>
      </w:r>
      <w:r w:rsidR="00A93A0F" w:rsidRPr="00A93A0F">
        <w:rPr>
          <w:rFonts w:eastAsiaTheme="minorHAnsi" w:cs="AdvP8585" w:hint="eastAsia"/>
          <w:kern w:val="0"/>
          <w:szCs w:val="20"/>
          <w:highlight w:val="lightGray"/>
          <w:shd w:val="pct15" w:color="auto" w:fill="FFFFFF"/>
        </w:rPr>
        <w:t>).</w:t>
      </w:r>
    </w:p>
    <w:p w:rsidR="00510629" w:rsidRPr="003957A2" w:rsidRDefault="00510629" w:rsidP="00510629">
      <w:pPr>
        <w:rPr>
          <w:rFonts w:eastAsiaTheme="minorHAnsi" w:cs="AdvP8585"/>
          <w:b/>
          <w:kern w:val="0"/>
          <w:szCs w:val="20"/>
        </w:rPr>
      </w:pPr>
    </w:p>
    <w:p w:rsidR="003957A2" w:rsidRDefault="003957A2" w:rsidP="003957A2">
      <w:pPr>
        <w:wordWrap/>
        <w:adjustRightInd w:val="0"/>
        <w:jc w:val="left"/>
        <w:rPr>
          <w:rFonts w:asciiTheme="minorEastAsia" w:hAnsiTheme="minorEastAsia" w:hint="eastAsia"/>
          <w:b/>
          <w:szCs w:val="20"/>
        </w:rPr>
      </w:pPr>
    </w:p>
    <w:p w:rsidR="003957A2" w:rsidRDefault="003957A2" w:rsidP="003957A2">
      <w:pPr>
        <w:wordWrap/>
        <w:adjustRightInd w:val="0"/>
        <w:jc w:val="left"/>
        <w:rPr>
          <w:rFonts w:asciiTheme="minorEastAsia" w:hAnsiTheme="minorEastAsia"/>
          <w:b/>
          <w:szCs w:val="20"/>
        </w:rPr>
      </w:pPr>
    </w:p>
    <w:p w:rsidR="003957A2" w:rsidRDefault="003957A2" w:rsidP="003957A2">
      <w:pPr>
        <w:wordWrap/>
        <w:adjustRightInd w:val="0"/>
        <w:jc w:val="left"/>
        <w:rPr>
          <w:rFonts w:asciiTheme="minorEastAsia" w:hAnsiTheme="minorEastAsia" w:hint="eastAsia"/>
          <w:b/>
          <w:szCs w:val="20"/>
        </w:rPr>
      </w:pPr>
    </w:p>
    <w:p w:rsidR="003957A2" w:rsidRDefault="003957A2" w:rsidP="003957A2">
      <w:pPr>
        <w:wordWrap/>
        <w:adjustRightInd w:val="0"/>
        <w:jc w:val="left"/>
        <w:rPr>
          <w:rFonts w:asciiTheme="minorEastAsia" w:hAnsiTheme="minorEastAsia" w:hint="eastAsia"/>
          <w:b/>
          <w:szCs w:val="20"/>
        </w:rPr>
      </w:pPr>
    </w:p>
    <w:p w:rsidR="003957A2" w:rsidRDefault="003957A2" w:rsidP="003957A2">
      <w:pPr>
        <w:wordWrap/>
        <w:adjustRightInd w:val="0"/>
        <w:jc w:val="left"/>
        <w:rPr>
          <w:rFonts w:asciiTheme="minorEastAsia" w:hAnsiTheme="minorEastAsia" w:hint="eastAsia"/>
          <w:b/>
          <w:szCs w:val="20"/>
        </w:rPr>
      </w:pPr>
    </w:p>
    <w:p w:rsidR="003957A2" w:rsidRDefault="003957A2" w:rsidP="003957A2">
      <w:pPr>
        <w:wordWrap/>
        <w:adjustRightInd w:val="0"/>
        <w:jc w:val="left"/>
        <w:rPr>
          <w:rFonts w:asciiTheme="minorEastAsia" w:hAnsiTheme="minorEastAsia"/>
          <w:b/>
          <w:szCs w:val="20"/>
        </w:rPr>
      </w:pPr>
      <w:r>
        <w:rPr>
          <w:rFonts w:asciiTheme="minorEastAsia" w:hAnsiTheme="minorEastAsia"/>
          <w:b/>
          <w:szCs w:val="20"/>
        </w:rPr>
        <w:t>각</w:t>
      </w:r>
      <w:r>
        <w:rPr>
          <w:rFonts w:asciiTheme="minorEastAsia" w:hAnsiTheme="minorEastAsia" w:hint="eastAsia"/>
          <w:b/>
          <w:szCs w:val="20"/>
        </w:rPr>
        <w:t xml:space="preserve"> 연구 별 환자 특성</w:t>
      </w:r>
    </w:p>
    <w:p w:rsidR="003957A2" w:rsidRPr="00FD47AC" w:rsidRDefault="003957A2" w:rsidP="003957A2">
      <w:pPr>
        <w:wordWrap/>
        <w:adjustRightInd w:val="0"/>
        <w:jc w:val="left"/>
        <w:rPr>
          <w:rFonts w:asciiTheme="minorEastAsia" w:hAnsiTheme="minorEastAsia"/>
          <w:b/>
          <w:szCs w:val="20"/>
        </w:rPr>
      </w:pPr>
      <w:r w:rsidRPr="00FD47AC">
        <w:rPr>
          <w:rFonts w:asciiTheme="minorEastAsia" w:hAnsiTheme="minorEastAsia" w:hint="eastAsia"/>
          <w:b/>
          <w:szCs w:val="20"/>
        </w:rPr>
        <w:t xml:space="preserve">Table </w:t>
      </w:r>
      <w:r>
        <w:rPr>
          <w:rFonts w:asciiTheme="minorEastAsia" w:hAnsiTheme="minorEastAsia" w:hint="eastAsia"/>
          <w:b/>
          <w:szCs w:val="20"/>
        </w:rPr>
        <w:t>1</w:t>
      </w:r>
      <w:r w:rsidRPr="00FD47AC">
        <w:rPr>
          <w:rFonts w:asciiTheme="minorEastAsia" w:hAnsiTheme="minorEastAsia" w:hint="eastAsia"/>
          <w:b/>
          <w:szCs w:val="20"/>
        </w:rPr>
        <w:t xml:space="preserve">. </w:t>
      </w:r>
      <w:r w:rsidRPr="00FD47AC">
        <w:rPr>
          <w:rFonts w:asciiTheme="minorEastAsia" w:hAnsiTheme="minorEastAsia" w:cs="Univers-CondensedBold"/>
          <w:b/>
          <w:bCs/>
          <w:kern w:val="0"/>
          <w:szCs w:val="20"/>
        </w:rPr>
        <w:t>Clinical Characteristics of the Patients</w:t>
      </w:r>
    </w:p>
    <w:tbl>
      <w:tblPr>
        <w:tblStyle w:val="10"/>
        <w:tblW w:w="11069" w:type="dxa"/>
        <w:tblLook w:val="04A0"/>
      </w:tblPr>
      <w:tblGrid>
        <w:gridCol w:w="1772"/>
        <w:gridCol w:w="2415"/>
        <w:gridCol w:w="1739"/>
        <w:gridCol w:w="1675"/>
        <w:gridCol w:w="1766"/>
        <w:gridCol w:w="1702"/>
      </w:tblGrid>
      <w:tr w:rsidR="003957A2" w:rsidRPr="00FB03B7" w:rsidTr="003957A2">
        <w:trPr>
          <w:gridAfter w:val="1"/>
          <w:cnfStyle w:val="100000000000"/>
          <w:wAfter w:w="1702" w:type="dxa"/>
          <w:trHeight w:val="315"/>
        </w:trPr>
        <w:tc>
          <w:tcPr>
            <w:cnfStyle w:val="001000000000"/>
            <w:tcW w:w="1772" w:type="dxa"/>
            <w:vMerge w:val="restart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 xml:space="preserve">Wu X 등 </w:t>
            </w: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begin"/>
            </w: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&lt;EndNote&gt;&lt;Cite&gt;&lt;Author&gt;Wu&lt;/Author&gt;&lt;Year&gt;2006&lt;/Year&gt;&lt;RecNum&gt;9&lt;/RecNum&gt;&lt;DisplayText&gt;[18]&lt;/DisplayText&gt;&lt;record&gt;&lt;rec-number&gt;9&lt;/rec-number&gt;&lt;foreign-keys&gt;&lt;key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separate"/>
            </w:r>
            <w:r w:rsidRPr="005760C9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[</w:t>
            </w:r>
            <w:hyperlink w:anchor="_ENREF_18" w:tooltip="Wu, 2006 #9" w:history="1">
              <w:r w:rsidRPr="005760C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18</w:t>
              </w:r>
            </w:hyperlink>
            <w:r w:rsidRPr="005760C9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]</w:t>
            </w: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O</w:t>
            </w:r>
            <w:r w:rsidRPr="005760C9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D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MED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Oblique"/>
                <w:i/>
                <w:i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315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E66A34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E66A3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No. of cases</w:t>
            </w:r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358</w:t>
            </w: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873</w:t>
            </w:r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34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left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 xml:space="preserve">Sex (M/F) </w:t>
            </w:r>
          </w:p>
        </w:tc>
        <w:tc>
          <w:tcPr>
            <w:tcW w:w="1739" w:type="dxa"/>
            <w:tcBorders>
              <w:top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230/128</w:t>
            </w:r>
          </w:p>
        </w:tc>
        <w:tc>
          <w:tcPr>
            <w:tcW w:w="1675" w:type="dxa"/>
            <w:tcBorders>
              <w:top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535/338</w:t>
            </w:r>
          </w:p>
        </w:tc>
        <w:tc>
          <w:tcPr>
            <w:tcW w:w="1766" w:type="dxa"/>
            <w:tcBorders>
              <w:top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NS</w:t>
            </w: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34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left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Mean age (yr)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43.8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41.5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NS</w:t>
            </w:r>
          </w:p>
        </w:tc>
      </w:tr>
      <w:tr w:rsidR="003957A2" w:rsidRPr="00FB03B7" w:rsidTr="003957A2">
        <w:trPr>
          <w:gridAfter w:val="1"/>
          <w:wAfter w:w="1702" w:type="dxa"/>
          <w:trHeight w:val="34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left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Length of symptoms (mo)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4.8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5.3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NS</w:t>
            </w: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34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left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Disc level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NS</w:t>
            </w:r>
          </w:p>
        </w:tc>
      </w:tr>
      <w:tr w:rsidR="003957A2" w:rsidRPr="00FB03B7" w:rsidTr="003957A2">
        <w:trPr>
          <w:gridAfter w:val="1"/>
          <w:wAfter w:w="1702" w:type="dxa"/>
          <w:trHeight w:val="227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L3–L4</w:t>
            </w:r>
          </w:p>
        </w:tc>
        <w:tc>
          <w:tcPr>
            <w:tcW w:w="1739" w:type="dxa"/>
            <w:tcBorders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675" w:type="dxa"/>
            <w:tcBorders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15</w:t>
            </w:r>
          </w:p>
        </w:tc>
        <w:tc>
          <w:tcPr>
            <w:tcW w:w="1766" w:type="dxa"/>
            <w:tcBorders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227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1503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L4–L5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1503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162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1503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417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227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L5–S1  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215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498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34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Location of herniation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NS</w:t>
            </w:r>
          </w:p>
        </w:tc>
      </w:tr>
      <w:tr w:rsidR="003957A2" w:rsidRPr="00FB03B7" w:rsidTr="003957A2">
        <w:trPr>
          <w:gridAfter w:val="1"/>
          <w:wAfter w:w="1702" w:type="dxa"/>
          <w:trHeight w:val="227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F1503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Central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F1503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73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F1503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162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227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F1503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Paramedian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F1503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281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F1503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710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227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Far lateral  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31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58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34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 xml:space="preserve">Mean follow-up (mo) 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31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28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jc w:val="center"/>
              <w:cnfStyle w:val="0000001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NS</w:t>
            </w:r>
          </w:p>
        </w:tc>
      </w:tr>
      <w:tr w:rsidR="003957A2" w:rsidRPr="00FB03B7" w:rsidTr="003957A2">
        <w:trPr>
          <w:gridAfter w:val="1"/>
          <w:wAfter w:w="1702" w:type="dxa"/>
          <w:trHeight w:val="168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C</w:t>
            </w:r>
            <w:r w:rsidRPr="005760C9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omplete follow-up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350(98%)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760C9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821(94%)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57A2" w:rsidRPr="005760C9" w:rsidRDefault="003957A2" w:rsidP="003957A2">
            <w:pPr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156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Jin KM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&lt;EndNote&gt;&lt;Cite&gt;&lt;Author&gt;Jin&lt;/Author&gt;&lt;Year&gt;2007&lt;/Year&gt;&lt;RecNum&gt;14&lt;/RecNum&gt;&lt;DisplayText&gt;[19]&lt;/DisplayText&gt;&lt;record&gt;&lt;rec-number&gt;14&lt;/rec-number&gt;&lt;foreign-keys&gt;&lt;key app="EN" db-id="frxx5e2zswf5wyeww515dxzp9d5weda2ev2e"&gt;14&lt;/key&gt;&lt;/foreign-keys&gt;&lt;ref-type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Neurology&lt;/full-title&gt;&lt;abbr-1&gt;Surg. Neurol.&lt;/abbr-1&gt;&lt;abbr-2&gt;Surg Neurol&lt;/abbr-2&gt;&lt;/periodical&gt;&lt;pages&gt;&lt;style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r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19" w:tooltip="Jin, 2007 #14" w:history="1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No. of cases</w:t>
            </w:r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614</w:t>
            </w: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301</w:t>
            </w:r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cnfStyle w:val="000000100000"/>
          <w:trHeight w:val="42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Sex (M</w:t>
            </w:r>
            <w:r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 xml:space="preserve"> </w:t>
            </w: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: F)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392</w:t>
            </w:r>
            <w:r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 xml:space="preserve"> </w:t>
            </w: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:</w:t>
            </w:r>
            <w:r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 xml:space="preserve"> </w:t>
            </w: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215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188</w:t>
            </w:r>
            <w:r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 xml:space="preserve"> </w:t>
            </w: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:</w:t>
            </w:r>
            <w:r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 xml:space="preserve"> </w:t>
            </w: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107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trHeight w:val="316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 xml:space="preserve">Age (y) 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44.4 (17-80)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34.9 (13-83)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cnfStyle w:val="000000100000"/>
          <w:trHeight w:val="39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Level of surgery (%)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trHeight w:val="39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L1-2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4 (0.7)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3 (1.0)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cnfStyle w:val="000000100000"/>
          <w:trHeight w:val="39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L2-3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17 (2.2)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3 (1.0)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trHeight w:val="39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L3-4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32 (5.4)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17 (5.8)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cnfStyle w:val="000000100000"/>
          <w:trHeight w:val="18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L4-5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325 (57.2)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191 (64.7)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trHeight w:val="39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L5-S1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229 (34.4)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81 (27.5)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151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C</w:t>
            </w:r>
            <w:r w:rsidRPr="00E9344E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omplete follow-up</w:t>
            </w:r>
            <w:r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 xml:space="preserve"> (n)</w:t>
            </w:r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607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E9344E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295</w:t>
            </w: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E9344E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315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="맑은 고딕" w:eastAsia="맑은 고딕" w:hAnsi="맑은 고딕"/>
                <w:noProof/>
              </w:rPr>
            </w:pPr>
            <w:r w:rsidRPr="005809F3">
              <w:rPr>
                <w:rFonts w:ascii="맑은 고딕" w:eastAsia="맑은 고딕" w:hAnsi="맑은 고딕"/>
                <w:noProof/>
              </w:rPr>
              <w:t>Orlando R</w:t>
            </w:r>
            <w:r>
              <w:rPr>
                <w:rFonts w:ascii="맑은 고딕" w:eastAsia="맑은 고딕" w:hAnsi="맑은 고딕" w:hint="eastAsia"/>
                <w:noProof/>
              </w:rPr>
              <w:t xml:space="preserve"> 등 </w:t>
            </w:r>
            <w:r>
              <w:rPr>
                <w:rFonts w:ascii="맑은 고딕" w:eastAsia="맑은 고딕" w:hAnsi="맑은 고딕"/>
                <w:noProof/>
              </w:rPr>
              <w:fldChar w:fldCharType="begin"/>
            </w:r>
            <w:r>
              <w:rPr>
                <w:rFonts w:ascii="맑은 고딕" w:eastAsia="맑은 고딕" w:hAnsi="맑은 고딕"/>
                <w:noProof/>
              </w:rPr>
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r>
              <w:rPr>
                <w:rFonts w:ascii="맑은 고딕" w:eastAsia="맑은 고딕" w:hAnsi="맑은 고딕"/>
                <w:noProof/>
              </w:rPr>
              <w:fldChar w:fldCharType="separate"/>
            </w:r>
            <w:r>
              <w:rPr>
                <w:rFonts w:ascii="맑은 고딕" w:eastAsia="맑은 고딕" w:hAnsi="맑은 고딕"/>
                <w:noProof/>
              </w:rPr>
              <w:t>[</w:t>
            </w:r>
            <w:hyperlink w:anchor="_ENREF_20" w:tooltip="Orlando, 2007 #15" w:history="1">
              <w:r>
                <w:rPr>
                  <w:rFonts w:ascii="맑은 고딕" w:eastAsia="맑은 고딕" w:hAnsi="맑은 고딕"/>
                  <w:noProof/>
                </w:rPr>
                <w:t>20</w:t>
              </w:r>
            </w:hyperlink>
            <w:r>
              <w:rPr>
                <w:rFonts w:ascii="맑은 고딕" w:eastAsia="맑은 고딕" w:hAnsi="맑은 고딕"/>
                <w:noProof/>
              </w:rPr>
              <w:t>]</w:t>
            </w:r>
            <w:r>
              <w:rPr>
                <w:rFonts w:ascii="맑은 고딕" w:eastAsia="맑은 고딕" w:hAnsi="맑은 고딕"/>
                <w:noProof/>
              </w:rPr>
              <w:fldChar w:fldCharType="end"/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315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5809F3" w:rsidRDefault="003957A2" w:rsidP="003957A2">
            <w:pPr>
              <w:wordWrap/>
              <w:adjustRightInd w:val="0"/>
              <w:jc w:val="center"/>
              <w:rPr>
                <w:rFonts w:ascii="맑은 고딕" w:eastAsia="맑은 고딕" w:hAnsi="맑은 고딕"/>
                <w:noProof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No. of cases</w:t>
            </w:r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19</w:t>
            </w: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21</w:t>
            </w:r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Age (yr</w:t>
            </w:r>
            <w:r w:rsidRPr="00693CFB">
              <w:rPr>
                <w:rFonts w:asciiTheme="minorEastAsia" w:hAnsiTheme="minorEastAsia" w:cs="Optima" w:hint="eastAsia"/>
                <w:color w:val="auto"/>
                <w:kern w:val="0"/>
                <w:sz w:val="18"/>
                <w:szCs w:val="18"/>
              </w:rPr>
              <w:t>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46.0 </w:t>
            </w:r>
            <w:r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±</w:t>
            </w:r>
            <w:r w:rsidRPr="00693CFB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12.4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42.0 </w:t>
            </w:r>
            <w:r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±</w:t>
            </w:r>
            <w:r w:rsidRPr="00693CFB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10.</w:t>
            </w:r>
            <w:r w:rsidRPr="00693CFB">
              <w:rPr>
                <w:rFonts w:asciiTheme="minorEastAsia" w:hAnsiTheme="minorEastAsia" w:cs="Optima" w:hint="eastAsia"/>
                <w:color w:val="auto"/>
                <w:kern w:val="0"/>
                <w:sz w:val="18"/>
                <w:szCs w:val="18"/>
              </w:rPr>
              <w:t>7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0.28</w:t>
            </w: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Sex, no. (%)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0.31</w:t>
            </w:r>
          </w:p>
        </w:tc>
      </w:tr>
      <w:tr w:rsidR="003957A2" w:rsidRPr="00FB03B7" w:rsidTr="003957A2">
        <w:trPr>
          <w:gridAfter w:val="1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Male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13 (68.4)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 w:hint="eastAsia"/>
                <w:color w:val="auto"/>
                <w:kern w:val="0"/>
                <w:sz w:val="18"/>
                <w:szCs w:val="18"/>
              </w:rPr>
              <w:t>1</w:t>
            </w: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 (47.6)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Female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6 (31.6)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11 (52.4)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21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Duration of symptoms (d)</w:t>
            </w:r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60 (30–210)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60 (30–180)</w:t>
            </w: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693CFB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693CFB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0.71</w:t>
            </w: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301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Sebastian R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&lt;/Year&gt;&lt;RecNum&gt;12&lt;/RecNum&gt;&lt;DisplayText&gt;[21]&lt;/DisplayText&gt;&lt;record&gt;&lt;rec-number&gt;12&lt;/rec-number&gt;&lt;foreign-keys&gt;&lt;key app="EN" db-id="frxx5e2zswf5wyeww515dxzp9d5weda2ev2e"&gt;12&lt;/key&gt;&lt;/foreign-keys&gt;&lt;ref-type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r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1" w:tooltip="Sebastian, 2008  #12" w:history="1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2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No. of cases</w:t>
            </w:r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2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Sex (M</w:t>
            </w:r>
            <w:r w:rsidRPr="00425296"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 xml:space="preserve"> </w:t>
            </w: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: F)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84 : 116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105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Age (yr)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20~68</w:t>
            </w:r>
            <w:r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 xml:space="preserve"> </w:t>
            </w:r>
            <w:r w:rsidRPr="00425296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(mean 43)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105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Sabon-Roman" w:hint="eastAsia"/>
                <w:kern w:val="0"/>
                <w:sz w:val="18"/>
                <w:szCs w:val="18"/>
              </w:rPr>
              <w:t>D</w:t>
            </w:r>
            <w:r w:rsidRPr="00425296">
              <w:rPr>
                <w:rFonts w:asciiTheme="minorEastAsia" w:hAnsiTheme="minorEastAsia" w:cs="Sabon-Roman"/>
                <w:kern w:val="0"/>
                <w:sz w:val="18"/>
                <w:szCs w:val="18"/>
              </w:rPr>
              <w:t>uration of pain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Sabon-Roman"/>
                <w:kern w:val="0"/>
                <w:sz w:val="18"/>
                <w:szCs w:val="18"/>
              </w:rPr>
              <w:t xml:space="preserve">1 day </w:t>
            </w:r>
            <w:r w:rsidRPr="00425296">
              <w:rPr>
                <w:rFonts w:asciiTheme="minorEastAsia" w:hAnsiTheme="minorEastAsia" w:cs="Sabon-Roman" w:hint="eastAsia"/>
                <w:kern w:val="0"/>
                <w:sz w:val="18"/>
                <w:szCs w:val="18"/>
              </w:rPr>
              <w:t>~</w:t>
            </w:r>
            <w:r w:rsidRPr="00425296">
              <w:rPr>
                <w:rFonts w:asciiTheme="minorEastAsia" w:hAnsiTheme="minorEastAsia" w:cs="Sabon-Roman"/>
                <w:kern w:val="0"/>
                <w:sz w:val="18"/>
                <w:szCs w:val="18"/>
              </w:rPr>
              <w:t xml:space="preserve"> 16months (mean, 82 days)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105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Level of surgery (</w:t>
            </w:r>
            <w:r w:rsidRPr="00425296"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>n</w:t>
            </w: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63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L1-2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63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L2-3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7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63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L3-4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19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63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L4-5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31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33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63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L5-S1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39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38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wAfter w:w="1702" w:type="dxa"/>
          <w:trHeight w:val="157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C</w:t>
            </w:r>
            <w:r w:rsidRPr="00425296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omplete follow-up(n)</w:t>
            </w:r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87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425296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425296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91</w:t>
            </w: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FB03B7" w:rsidTr="003957A2">
        <w:trPr>
          <w:gridAfter w:val="1"/>
          <w:cnfStyle w:val="000000100000"/>
          <w:wAfter w:w="1702" w:type="dxa"/>
          <w:trHeight w:val="21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Kotryna V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r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2" w:tooltip="Kotryna, 2010  #11" w:history="1">
              <w:r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57A2" w:rsidRPr="00FB03B7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wAfter w:w="1702" w:type="dxa"/>
          <w:trHeight w:val="2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No. of cases</w:t>
            </w:r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50</w:t>
            </w: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50</w:t>
            </w:r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cnfStyle w:val="000000100000"/>
          <w:wAfter w:w="1702" w:type="dxa"/>
          <w:trHeight w:val="2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Sex (M</w:t>
            </w:r>
            <w:r w:rsidRPr="009C4DD0"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 xml:space="preserve"> </w:t>
            </w:r>
            <w:r w:rsidRPr="009C4DD0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: F)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53 : 47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wAfter w:w="1702" w:type="dxa"/>
          <w:trHeight w:val="24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Age (yr)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 xml:space="preserve">43 </w:t>
            </w:r>
            <w:r w:rsidRPr="009C4DD0">
              <w:rPr>
                <w:rFonts w:asciiTheme="minorEastAsia" w:hAnsiTheme="minorEastAsia" w:cs="AdvTir_symb"/>
                <w:kern w:val="0"/>
                <w:sz w:val="18"/>
                <w:szCs w:val="18"/>
              </w:rPr>
              <w:t xml:space="preserve">± </w:t>
            </w: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>1 ( 21</w:t>
            </w:r>
            <w:r w:rsidRPr="009C4DD0">
              <w:rPr>
                <w:rFonts w:asciiTheme="minorEastAsia" w:hAnsiTheme="minorEastAsia" w:cs="AdvPTimes" w:hint="eastAsia"/>
                <w:kern w:val="0"/>
                <w:sz w:val="18"/>
                <w:szCs w:val="18"/>
              </w:rPr>
              <w:t xml:space="preserve"> ~</w:t>
            </w: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 xml:space="preserve"> 76)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cnfStyle w:val="000000100000"/>
          <w:wAfter w:w="1702" w:type="dxa"/>
          <w:trHeight w:val="24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Level of surgery (</w:t>
            </w:r>
            <w:r w:rsidRPr="009C4DD0"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>%</w:t>
            </w:r>
            <w:r w:rsidRPr="009C4DD0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)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AdvPTimes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wAfter w:w="1702" w:type="dxa"/>
          <w:trHeight w:val="240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L2-3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AdvPTimes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 w:hint="eastAsia"/>
                <w:kern w:val="0"/>
                <w:sz w:val="18"/>
                <w:szCs w:val="18"/>
              </w:rPr>
              <w:t>2.4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cnfStyle w:val="000000100000"/>
          <w:wAfter w:w="1702" w:type="dxa"/>
          <w:trHeight w:val="8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L3-4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AdvPTimes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 w:hint="eastAsia"/>
                <w:kern w:val="0"/>
                <w:sz w:val="18"/>
                <w:szCs w:val="18"/>
              </w:rPr>
              <w:t>3.4</w:t>
            </w:r>
          </w:p>
        </w:tc>
        <w:tc>
          <w:tcPr>
            <w:tcW w:w="176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wAfter w:w="1702" w:type="dxa"/>
          <w:trHeight w:val="78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L4-5</w:t>
            </w: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AdvPTimes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 w:hint="eastAsia"/>
                <w:kern w:val="0"/>
                <w:sz w:val="18"/>
                <w:szCs w:val="18"/>
              </w:rPr>
              <w:t>44.8</w:t>
            </w:r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cnfStyle w:val="000000100000"/>
          <w:wAfter w:w="1702" w:type="dxa"/>
          <w:trHeight w:val="78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L5-S1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AdvPTimes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 w:hint="eastAsia"/>
                <w:kern w:val="0"/>
                <w:sz w:val="18"/>
                <w:szCs w:val="18"/>
              </w:rPr>
              <w:t>49.4</w:t>
            </w:r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wAfter w:w="1702" w:type="dxa"/>
          <w:trHeight w:val="8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>Duration (months)</w:t>
            </w: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AdvPTimes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cnfStyle w:val="000000100000"/>
          <w:wAfter w:w="1702" w:type="dxa"/>
          <w:trHeight w:val="78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>Low back pain</w:t>
            </w:r>
          </w:p>
        </w:tc>
        <w:tc>
          <w:tcPr>
            <w:tcW w:w="341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AdvPTimes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 xml:space="preserve">83 </w:t>
            </w:r>
            <w:r w:rsidRPr="009C4DD0">
              <w:rPr>
                <w:rFonts w:asciiTheme="minorEastAsia" w:hAnsiTheme="minorEastAsia" w:cs="AdvTir_symb"/>
                <w:kern w:val="0"/>
                <w:sz w:val="18"/>
                <w:szCs w:val="18"/>
              </w:rPr>
              <w:t xml:space="preserve">± </w:t>
            </w: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 xml:space="preserve">11 </w:t>
            </w:r>
            <w:r w:rsidRPr="009C4DD0">
              <w:rPr>
                <w:rFonts w:asciiTheme="minorEastAsia" w:hAnsiTheme="minorEastAsia" w:cs="AdvPTimes" w:hint="eastAsia"/>
                <w:kern w:val="0"/>
                <w:sz w:val="18"/>
                <w:szCs w:val="18"/>
              </w:rPr>
              <w:t>(</w:t>
            </w: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>0.25</w:t>
            </w:r>
            <w:r w:rsidRPr="009C4DD0">
              <w:rPr>
                <w:rFonts w:asciiTheme="minorEastAsia" w:hAnsiTheme="minorEastAsia" w:cs="AdvPTimes" w:hint="eastAsia"/>
                <w:kern w:val="0"/>
                <w:sz w:val="18"/>
                <w:szCs w:val="18"/>
              </w:rPr>
              <w:t xml:space="preserve"> ~</w:t>
            </w: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 xml:space="preserve"> 360)</w:t>
            </w:r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  <w:tr w:rsidR="003957A2" w:rsidRPr="009C4DD0" w:rsidTr="003957A2">
        <w:trPr>
          <w:gridAfter w:val="1"/>
          <w:wAfter w:w="1702" w:type="dxa"/>
          <w:trHeight w:val="187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>Leg pain</w:t>
            </w:r>
          </w:p>
        </w:tc>
        <w:tc>
          <w:tcPr>
            <w:tcW w:w="3414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AdvPTimes"/>
                <w:kern w:val="0"/>
                <w:sz w:val="18"/>
                <w:szCs w:val="18"/>
              </w:rPr>
            </w:pP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 xml:space="preserve">7 </w:t>
            </w:r>
            <w:r w:rsidRPr="009C4DD0">
              <w:rPr>
                <w:rFonts w:asciiTheme="minorEastAsia" w:hAnsiTheme="minorEastAsia" w:cs="AdvTir_symb"/>
                <w:kern w:val="0"/>
                <w:sz w:val="18"/>
                <w:szCs w:val="18"/>
              </w:rPr>
              <w:t xml:space="preserve">± </w:t>
            </w: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>1 (0.25</w:t>
            </w:r>
            <w:r w:rsidRPr="009C4DD0">
              <w:rPr>
                <w:rFonts w:asciiTheme="minorEastAsia" w:hAnsiTheme="minorEastAsia" w:cs="AdvPTimes" w:hint="eastAsia"/>
                <w:kern w:val="0"/>
                <w:sz w:val="18"/>
                <w:szCs w:val="18"/>
              </w:rPr>
              <w:t xml:space="preserve"> ~</w:t>
            </w:r>
            <w:r w:rsidRPr="009C4DD0">
              <w:rPr>
                <w:rFonts w:asciiTheme="minorEastAsia" w:hAnsiTheme="minorEastAsia" w:cs="AdvPTimes"/>
                <w:kern w:val="0"/>
                <w:sz w:val="18"/>
                <w:szCs w:val="18"/>
              </w:rPr>
              <w:t xml:space="preserve"> 84)</w:t>
            </w:r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3957A2" w:rsidRPr="009C4DD0" w:rsidRDefault="003957A2" w:rsidP="003957A2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</w:tr>
    </w:tbl>
    <w:p w:rsidR="003957A2" w:rsidRDefault="003957A2" w:rsidP="00510629">
      <w:pPr>
        <w:rPr>
          <w:rFonts w:eastAsiaTheme="minorHAnsi" w:cs="AdvP8585" w:hint="eastAsia"/>
          <w:b/>
          <w:kern w:val="0"/>
          <w:szCs w:val="20"/>
          <w:shd w:val="pct15" w:color="auto" w:fill="FFFFFF"/>
        </w:rPr>
      </w:pPr>
    </w:p>
    <w:p w:rsidR="003957A2" w:rsidRDefault="003957A2" w:rsidP="00510629">
      <w:pPr>
        <w:rPr>
          <w:rFonts w:eastAsiaTheme="minorHAnsi" w:cs="AdvP8585" w:hint="eastAsia"/>
          <w:b/>
          <w:kern w:val="0"/>
          <w:szCs w:val="20"/>
          <w:shd w:val="pct15" w:color="auto" w:fill="FFFFFF"/>
        </w:rPr>
      </w:pPr>
    </w:p>
    <w:p w:rsidR="003957A2" w:rsidRDefault="003957A2" w:rsidP="00510629">
      <w:pPr>
        <w:rPr>
          <w:rFonts w:eastAsiaTheme="minorHAnsi" w:cs="AdvP8585" w:hint="eastAsia"/>
          <w:b/>
          <w:kern w:val="0"/>
          <w:szCs w:val="20"/>
          <w:shd w:val="pct15" w:color="auto" w:fill="FFFFFF"/>
        </w:rPr>
      </w:pPr>
    </w:p>
    <w:p w:rsidR="003957A2" w:rsidRDefault="003957A2" w:rsidP="00510629">
      <w:pPr>
        <w:rPr>
          <w:rFonts w:eastAsiaTheme="minorHAnsi" w:cs="AdvP8585" w:hint="eastAsia"/>
          <w:b/>
          <w:kern w:val="0"/>
          <w:szCs w:val="20"/>
          <w:shd w:val="pct15" w:color="auto" w:fill="FFFFFF"/>
        </w:rPr>
      </w:pPr>
    </w:p>
    <w:p w:rsidR="00510629" w:rsidRPr="00500840" w:rsidRDefault="00510629" w:rsidP="00510629">
      <w:pPr>
        <w:rPr>
          <w:rFonts w:eastAsiaTheme="minorHAnsi" w:cs="AdvP8585"/>
          <w:b/>
          <w:kern w:val="0"/>
          <w:szCs w:val="20"/>
          <w:shd w:val="pct15" w:color="auto" w:fill="FFFFFF"/>
        </w:rPr>
      </w:pPr>
      <w:r w:rsidRPr="00500840">
        <w:rPr>
          <w:rFonts w:eastAsiaTheme="minorHAnsi" w:cs="AdvP8585" w:hint="eastAsia"/>
          <w:b/>
          <w:kern w:val="0"/>
          <w:szCs w:val="20"/>
          <w:shd w:val="pct15" w:color="auto" w:fill="FFFFFF"/>
        </w:rPr>
        <w:lastRenderedPageBreak/>
        <w:t xml:space="preserve">수술 </w:t>
      </w:r>
      <w:r w:rsidR="00134AF8" w:rsidRPr="00500840">
        <w:rPr>
          <w:rFonts w:eastAsiaTheme="minorHAnsi" w:cs="AdvP8585" w:hint="eastAsia"/>
          <w:b/>
          <w:kern w:val="0"/>
          <w:szCs w:val="20"/>
          <w:shd w:val="pct15" w:color="auto" w:fill="FFFFFF"/>
        </w:rPr>
        <w:t xml:space="preserve">주위 </w:t>
      </w:r>
      <w:r w:rsidR="00A93A0F" w:rsidRPr="00500840">
        <w:rPr>
          <w:rFonts w:eastAsiaTheme="minorHAnsi" w:cs="AdvP8585" w:hint="eastAsia"/>
          <w:b/>
          <w:kern w:val="0"/>
          <w:szCs w:val="20"/>
          <w:shd w:val="pct15" w:color="auto" w:fill="FFFFFF"/>
        </w:rPr>
        <w:t>여러 수치들</w:t>
      </w:r>
      <w:r w:rsidRPr="00500840">
        <w:rPr>
          <w:rFonts w:eastAsiaTheme="minorHAnsi" w:cs="AdvP8585" w:hint="eastAsia"/>
          <w:b/>
          <w:kern w:val="0"/>
          <w:szCs w:val="20"/>
          <w:shd w:val="pct15" w:color="auto" w:fill="FFFFFF"/>
        </w:rPr>
        <w:t>의 비교</w:t>
      </w:r>
    </w:p>
    <w:p w:rsidR="00510629" w:rsidRDefault="003957A2" w:rsidP="00510629">
      <w:pPr>
        <w:wordWrap/>
        <w:adjustRightInd w:val="0"/>
        <w:jc w:val="left"/>
        <w:rPr>
          <w:rFonts w:ascii="Univers-Condensed" w:hAnsi="Univers-Condensed" w:cs="Univers-Condensed"/>
          <w:kern w:val="0"/>
          <w:sz w:val="16"/>
          <w:szCs w:val="16"/>
        </w:rPr>
      </w:pP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Table 2</w:t>
      </w:r>
      <w:r w:rsidR="00510629">
        <w:rPr>
          <w:rFonts w:ascii="Univers-CondensedBold" w:hAnsi="Univers-CondensedBold" w:cs="Univers-CondensedBold"/>
          <w:b/>
          <w:bCs/>
          <w:kern w:val="0"/>
          <w:szCs w:val="20"/>
        </w:rPr>
        <w:t>. Comparisons of Perioperative Parameters</w:t>
      </w:r>
      <w:r w:rsidR="00510629"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 </w:t>
      </w:r>
      <w:r w:rsidR="00510629"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Between </w:t>
      </w:r>
      <w:r w:rsidR="00510629"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OD and </w:t>
      </w:r>
      <w:r w:rsidR="00510629"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MED </w:t>
      </w:r>
      <w:r w:rsidR="00510629">
        <w:rPr>
          <w:rFonts w:ascii="Univers-CondensedBold" w:hAnsi="Univers-CondensedBold" w:cs="Univers-CondensedBold" w:hint="eastAsia"/>
          <w:b/>
          <w:bCs/>
          <w:kern w:val="0"/>
          <w:szCs w:val="20"/>
        </w:rPr>
        <w:t>groups</w:t>
      </w:r>
    </w:p>
    <w:tbl>
      <w:tblPr>
        <w:tblStyle w:val="10"/>
        <w:tblW w:w="11069" w:type="dxa"/>
        <w:tblLook w:val="04A0"/>
      </w:tblPr>
      <w:tblGrid>
        <w:gridCol w:w="1772"/>
        <w:gridCol w:w="2415"/>
        <w:gridCol w:w="1739"/>
        <w:gridCol w:w="1675"/>
        <w:gridCol w:w="1766"/>
        <w:gridCol w:w="1702"/>
      </w:tblGrid>
      <w:tr w:rsidR="00510629" w:rsidRPr="00FB03B7" w:rsidTr="00DA3C29">
        <w:trPr>
          <w:gridAfter w:val="1"/>
          <w:cnfStyle w:val="100000000000"/>
          <w:wAfter w:w="1702" w:type="dxa"/>
        </w:trPr>
        <w:tc>
          <w:tcPr>
            <w:cnfStyle w:val="001000000000"/>
            <w:tcW w:w="1772" w:type="dxa"/>
            <w:vMerge w:val="restart"/>
            <w:shd w:val="clear" w:color="auto" w:fill="auto"/>
            <w:vAlign w:val="center"/>
          </w:tcPr>
          <w:p w:rsidR="00510629" w:rsidRPr="00FB03B7" w:rsidRDefault="00510629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 xml:space="preserve">Wu X 등 </w:t>
            </w:r>
            <w:r w:rsidR="00BF2ACF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&lt;EndNote&gt;&lt;Cite&gt;&lt;Author&gt;Wu&lt;/Author&gt;&lt;Year&gt;2006&lt;/Year&gt;&lt;RecNum&gt;9&lt;/RecNum&gt;&lt;DisplayText&gt;[18]&lt;/DisplayText&gt;&lt;record&gt;&lt;rec-number&gt;9&lt;/rec-number&gt;&lt;foreign-keys&gt;&lt;key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 w:rsidR="00BF2ACF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separate"/>
            </w:r>
            <w:r w:rsidRPr="00510629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[</w:t>
            </w:r>
            <w:hyperlink w:anchor="_ENREF_18" w:tooltip="Wu, 2006 #9" w:history="1">
              <w:r w:rsidR="003957A2" w:rsidRPr="0051062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18</w:t>
              </w:r>
            </w:hyperlink>
            <w:r w:rsidRPr="00510629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]</w:t>
            </w:r>
            <w:r w:rsidR="00BF2ACF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O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=</w:t>
            </w:r>
            <w:r w:rsidRPr="00FB03B7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358)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FB03B7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>=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873)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Oblique"/>
                <w:i/>
                <w:i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510629" w:rsidRPr="00FB03B7" w:rsidTr="00DA3C29">
        <w:trPr>
          <w:gridAfter w:val="1"/>
          <w:cnfStyle w:val="000000100000"/>
          <w:wAfter w:w="1702" w:type="dxa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Hospital stay (days)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7.3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4.8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510629" w:rsidRPr="00FB03B7" w:rsidTr="00DA3C29">
        <w:trPr>
          <w:gridAfter w:val="1"/>
          <w:wAfter w:w="1702" w:type="dxa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Blood loss (mL)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135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44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0.001</w:t>
            </w:r>
          </w:p>
        </w:tc>
      </w:tr>
      <w:tr w:rsidR="00510629" w:rsidRPr="00FB03B7" w:rsidTr="00DA3C29">
        <w:trPr>
          <w:gridAfter w:val="1"/>
          <w:cnfStyle w:val="000000100000"/>
          <w:wAfter w:w="1702" w:type="dxa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Mean time to return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to work (days)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21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510629" w:rsidRPr="00FB03B7" w:rsidTr="00DA3C29">
        <w:trPr>
          <w:gridAfter w:val="1"/>
          <w:wAfter w:w="1702" w:type="dxa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Operative time (min)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66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56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&gt;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0.1</w:t>
            </w:r>
          </w:p>
        </w:tc>
      </w:tr>
      <w:tr w:rsidR="00510629" w:rsidRPr="00FB03B7" w:rsidTr="00DA3C29">
        <w:trPr>
          <w:gridAfter w:val="1"/>
          <w:cnfStyle w:val="000000100000"/>
          <w:wAfter w:w="1702" w:type="dxa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47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The use of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analgesic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157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132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0.005</w:t>
            </w:r>
            <w:commentRangeEnd w:id="47"/>
            <w:r w:rsidR="0084098F">
              <w:rPr>
                <w:rStyle w:val="a6"/>
                <w:color w:val="auto"/>
              </w:rPr>
              <w:commentReference w:id="47"/>
            </w:r>
          </w:p>
        </w:tc>
      </w:tr>
      <w:tr w:rsidR="00510629" w:rsidRPr="00FB03B7" w:rsidTr="00DA3C29">
        <w:trPr>
          <w:gridAfter w:val="1"/>
          <w:wAfter w:w="1702" w:type="dxa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48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Complications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19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&gt;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  <w:commentRangeEnd w:id="48"/>
            <w:r w:rsidR="0084098F">
              <w:rPr>
                <w:rStyle w:val="a6"/>
                <w:color w:val="auto"/>
              </w:rPr>
              <w:commentReference w:id="48"/>
            </w:r>
          </w:p>
        </w:tc>
      </w:tr>
      <w:tr w:rsidR="00DA3C29" w:rsidRPr="00FB03B7" w:rsidTr="00DA3C29">
        <w:trPr>
          <w:gridAfter w:val="1"/>
          <w:cnfStyle w:val="000000100000"/>
          <w:wAfter w:w="1702" w:type="dxa"/>
          <w:trHeight w:val="156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Jin KM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BF2ACF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&lt;EndNote&gt;&lt;Cite&gt;&lt;Author&gt;Jin&lt;/Author&gt;&lt;Year&gt;2007&lt;/Year&gt;&lt;RecNum&gt;14&lt;/RecNum&gt;&lt;DisplayText&gt;[19]&lt;/DisplayText&gt;&lt;record&gt;&lt;rec-number&gt;14&lt;/rec-number&gt;&lt;foreign-keys&gt;&lt;key app="EN" db-id="frxx5e2zswf5wyeww515dxzp9d5weda2ev2e"&gt;14&lt;/key&gt;&lt;/foreign-keys&gt;&lt;ref-type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Neurology&lt;/full-title&gt;&lt;abbr-1&gt;Surg. Neurol.&lt;/abbr-1&gt;&lt;abbr-2&gt;Surg Neurol&lt;/abbr-2&gt;&lt;/periodical&gt;&lt;pages&gt;&lt;style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r w:rsidR="00BF2ACF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19" w:tooltip="Jin, 2007 #14" w:history="1">
              <w:r w:rsidR="003957A2"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F2ACF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607)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295)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DA3C29" w:rsidRPr="00FB03B7" w:rsidTr="00DA3C29">
        <w:trPr>
          <w:gridAfter w:val="1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Operation time (min)</w:t>
            </w:r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64.6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AdvTT32a07b98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28.7</w:t>
            </w: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  <w:highlight w:val="yellow"/>
              </w:rPr>
              <w:t>53.0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AdvTT32a07b98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13.0</w:t>
            </w:r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454a7a89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.001</w:t>
            </w:r>
          </w:p>
        </w:tc>
      </w:tr>
      <w:tr w:rsidR="00DA3C29" w:rsidRPr="00FB03B7" w:rsidTr="00DA3C29">
        <w:trPr>
          <w:cnfStyle w:val="000000100000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No. of surgical complication (%)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10 (1.98)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9 (3.05)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NS</w:t>
            </w:r>
          </w:p>
        </w:tc>
        <w:tc>
          <w:tcPr>
            <w:tcW w:w="1702" w:type="dxa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DA3C29" w:rsidRPr="00FB03B7" w:rsidTr="00DA3C29">
        <w:trPr>
          <w:gridAfter w:val="1"/>
          <w:wAfter w:w="1702" w:type="dxa"/>
          <w:trHeight w:val="151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No. of reop (%)</w:t>
            </w:r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38 (6.3)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28 (9.5)</w:t>
            </w: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NS</w:t>
            </w:r>
          </w:p>
        </w:tc>
      </w:tr>
      <w:tr w:rsidR="00DA3C29" w:rsidRPr="00FB03B7" w:rsidTr="00DA3C29">
        <w:trPr>
          <w:gridAfter w:val="1"/>
          <w:cnfStyle w:val="000000100000"/>
          <w:wAfter w:w="1702" w:type="dxa"/>
          <w:trHeight w:val="151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3957A2">
            <w:pPr>
              <w:wordWrap/>
              <w:adjustRightInd w:val="0"/>
              <w:jc w:val="center"/>
              <w:rPr>
                <w:rFonts w:ascii="맑은 고딕" w:eastAsia="맑은 고딕" w:hAnsi="맑은 고딕"/>
                <w:noProof/>
              </w:rPr>
            </w:pPr>
            <w:r w:rsidRPr="005809F3">
              <w:rPr>
                <w:rFonts w:ascii="맑은 고딕" w:eastAsia="맑은 고딕" w:hAnsi="맑은 고딕"/>
                <w:noProof/>
              </w:rPr>
              <w:t>Orlando R</w:t>
            </w:r>
            <w:r>
              <w:rPr>
                <w:rFonts w:ascii="맑은 고딕" w:eastAsia="맑은 고딕" w:hAnsi="맑은 고딕" w:hint="eastAsia"/>
                <w:noProof/>
              </w:rPr>
              <w:t xml:space="preserve"> 등 </w:t>
            </w:r>
            <w:r w:rsidR="00BF2ACF">
              <w:rPr>
                <w:rFonts w:ascii="맑은 고딕" w:eastAsia="맑은 고딕" w:hAnsi="맑은 고딕"/>
                <w:noProof/>
              </w:rPr>
              <w:fldChar w:fldCharType="begin"/>
            </w:r>
            <w:r>
              <w:rPr>
                <w:rFonts w:ascii="맑은 고딕" w:eastAsia="맑은 고딕" w:hAnsi="맑은 고딕"/>
                <w:noProof/>
              </w:rPr>
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r w:rsidR="00BF2ACF">
              <w:rPr>
                <w:rFonts w:ascii="맑은 고딕" w:eastAsia="맑은 고딕" w:hAnsi="맑은 고딕"/>
                <w:noProof/>
              </w:rPr>
              <w:fldChar w:fldCharType="separate"/>
            </w:r>
            <w:r>
              <w:rPr>
                <w:rFonts w:ascii="맑은 고딕" w:eastAsia="맑은 고딕" w:hAnsi="맑은 고딕"/>
                <w:noProof/>
              </w:rPr>
              <w:t>[</w:t>
            </w:r>
            <w:hyperlink w:anchor="_ENREF_20" w:tooltip="Orlando, 2007 #15" w:history="1">
              <w:r w:rsidR="003957A2">
                <w:rPr>
                  <w:rFonts w:ascii="맑은 고딕" w:eastAsia="맑은 고딕" w:hAnsi="맑은 고딕"/>
                  <w:noProof/>
                </w:rPr>
                <w:t>20</w:t>
              </w:r>
            </w:hyperlink>
            <w:r>
              <w:rPr>
                <w:rFonts w:ascii="맑은 고딕" w:eastAsia="맑은 고딕" w:hAnsi="맑은 고딕"/>
                <w:noProof/>
              </w:rPr>
              <w:t>]</w:t>
            </w:r>
            <w:r w:rsidR="00BF2ACF">
              <w:rPr>
                <w:rFonts w:ascii="맑은 고딕" w:eastAsia="맑은 고딕" w:hAnsi="맑은 고딕"/>
                <w:noProof/>
              </w:rPr>
              <w:fldChar w:fldCharType="end"/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19)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21)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DA3C29" w:rsidRPr="00FB03B7" w:rsidTr="00DA3C29">
        <w:trPr>
          <w:gridAfter w:val="1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Length of hospital stay (h)</w:t>
            </w:r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26 (16–72)</w:t>
            </w: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24 (11–72)</w:t>
            </w:r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DA3C29" w:rsidRPr="00FB03B7" w:rsidTr="00DA3C29">
        <w:trPr>
          <w:gridAfter w:val="1"/>
          <w:cnfStyle w:val="000000100000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Surgical time (min)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  <w:highlight w:val="yellow"/>
              </w:rPr>
              <w:t>63.7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15.5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82.6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21.9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0.01</w:t>
            </w:r>
          </w:p>
        </w:tc>
      </w:tr>
      <w:tr w:rsidR="00DA3C29" w:rsidRPr="00FB03B7" w:rsidTr="00DA3C29">
        <w:trPr>
          <w:gridAfter w:val="1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Blood loss (mL)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  <w:highlight w:val="yellow"/>
              </w:rPr>
              <w:t>40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 (11–450)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50 (10–700)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0.98</w:t>
            </w:r>
          </w:p>
        </w:tc>
      </w:tr>
      <w:tr w:rsidR="00DA3C29" w:rsidRPr="00FB03B7" w:rsidTr="00DA3C29">
        <w:trPr>
          <w:gridAfter w:val="1"/>
          <w:cnfStyle w:val="000000100000"/>
          <w:wAfter w:w="1702" w:type="dxa"/>
          <w:trHeight w:val="15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Size of incision (cm)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2.6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0.4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2.1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0.2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0.01</w:t>
            </w:r>
          </w:p>
        </w:tc>
      </w:tr>
      <w:tr w:rsidR="00DA3C29" w:rsidRPr="00FB03B7" w:rsidTr="00DA3C29">
        <w:trPr>
          <w:gridAfter w:val="1"/>
          <w:wAfter w:w="1702" w:type="dxa"/>
          <w:trHeight w:val="21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3C29" w:rsidRPr="00FB03B7" w:rsidRDefault="00DA3C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6C43F0" w:rsidRPr="00FB03B7" w:rsidTr="003957A2">
        <w:trPr>
          <w:gridAfter w:val="1"/>
          <w:cnfStyle w:val="000000100000"/>
          <w:wAfter w:w="1702" w:type="dxa"/>
          <w:trHeight w:val="633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Sebastian R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BF2ACF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&lt;/Year&gt;&lt;RecNum&gt;12&lt;/RecNum&gt;&lt;DisplayText&gt;[21]&lt;/DisplayText&gt;&lt;record&gt;&lt;rec-number&gt;12&lt;/rec-number&gt;&lt;foreign-keys&gt;&lt;key app="EN" db-id="frxx5e2zswf5wyeww515dxzp9d5weda2ev2e"&gt;12&lt;/key&gt;&lt;/foreign-keys&gt;&lt;ref-type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r w:rsidR="00BF2ACF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1" w:tooltip="Sebastian, 2008  #12" w:history="1">
              <w:r w:rsidR="003957A2"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F2ACF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87)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91)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6C43F0" w:rsidRPr="00FB03B7" w:rsidTr="00DA3C29">
        <w:trPr>
          <w:gridAfter w:val="1"/>
          <w:wAfter w:w="1702" w:type="dxa"/>
          <w:trHeight w:val="2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M</w:t>
            </w:r>
            <w:r w:rsidRPr="00FB03B7">
              <w:rPr>
                <w:rFonts w:asciiTheme="minorEastAsia" w:hAnsiTheme="minorEastAsia" w:cs="Sabon-Roman"/>
                <w:color w:val="auto"/>
                <w:kern w:val="0"/>
                <w:sz w:val="18"/>
                <w:szCs w:val="18"/>
              </w:rPr>
              <w:t>ean operating time</w:t>
            </w:r>
            <w:r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(min)</w:t>
            </w:r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43</w:t>
            </w: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commentRangeStart w:id="49"/>
            <w:r w:rsidRPr="0084098F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  <w:highlight w:val="yellow"/>
              </w:rPr>
              <w:t>22</w:t>
            </w:r>
            <w:commentRangeEnd w:id="49"/>
            <w:r>
              <w:rPr>
                <w:rStyle w:val="a6"/>
                <w:color w:val="auto"/>
              </w:rPr>
              <w:commentReference w:id="49"/>
            </w:r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&lt;0.001</w:t>
            </w:r>
          </w:p>
        </w:tc>
      </w:tr>
      <w:tr w:rsidR="006C43F0" w:rsidRPr="00FB03B7" w:rsidTr="00DA3C29">
        <w:trPr>
          <w:gridAfter w:val="1"/>
          <w:cnfStyle w:val="000000100000"/>
          <w:wAfter w:w="1702" w:type="dxa"/>
          <w:trHeight w:val="2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Blood loss (mL)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45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  <w:highlight w:val="yellow"/>
              </w:rPr>
              <w:t>N</w:t>
            </w:r>
            <w:r w:rsidRPr="0084098F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  <w:highlight w:val="yellow"/>
              </w:rPr>
              <w:t>o measurable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6C43F0" w:rsidRPr="00FB03B7" w:rsidTr="006C43F0">
        <w:trPr>
          <w:gridAfter w:val="1"/>
          <w:wAfter w:w="1702" w:type="dxa"/>
          <w:trHeight w:val="315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Sabon-Roman"/>
                <w:color w:val="auto"/>
                <w:kern w:val="0"/>
                <w:sz w:val="18"/>
                <w:szCs w:val="18"/>
              </w:rPr>
              <w:t>Access-related osseous resection</w:t>
            </w:r>
            <w:r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(case)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91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6C43F0" w:rsidRPr="00FB03B7" w:rsidTr="006C43F0">
        <w:trPr>
          <w:gridAfter w:val="1"/>
          <w:cnfStyle w:val="000000100000"/>
          <w:wAfter w:w="1702" w:type="dxa"/>
          <w:trHeight w:val="158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Recurrence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6C43F0" w:rsidRPr="00FB03B7" w:rsidTr="006C43F0">
        <w:trPr>
          <w:gridAfter w:val="1"/>
          <w:wAfter w:w="1702" w:type="dxa"/>
          <w:trHeight w:val="157"/>
        </w:trPr>
        <w:tc>
          <w:tcPr>
            <w:cnfStyle w:val="001000000000"/>
            <w:tcW w:w="17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Mild complication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&lt;0.05</w:t>
            </w:r>
          </w:p>
        </w:tc>
      </w:tr>
      <w:tr w:rsidR="006C43F0" w:rsidRPr="00FB03B7" w:rsidTr="00DA3C29">
        <w:trPr>
          <w:gridAfter w:val="1"/>
          <w:cnfStyle w:val="000000100000"/>
          <w:wAfter w:w="1702" w:type="dxa"/>
          <w:trHeight w:val="21"/>
        </w:trPr>
        <w:tc>
          <w:tcPr>
            <w:cnfStyle w:val="001000000000"/>
            <w:tcW w:w="1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3957A2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Kotryna V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BF2ACF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r w:rsidR="00BF2ACF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2" w:tooltip="Kotryna, 2010  #11" w:history="1">
              <w:r w:rsidR="003957A2"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F2ACF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FB03B7" w:rsidRDefault="006C43F0" w:rsidP="006C43F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6C43F0" w:rsidRPr="00FB03B7" w:rsidTr="00DA3C29">
        <w:trPr>
          <w:gridAfter w:val="1"/>
          <w:wAfter w:w="1702" w:type="dxa"/>
          <w:trHeight w:val="2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R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eturn-to-work status</w:t>
            </w:r>
          </w:p>
        </w:tc>
        <w:tc>
          <w:tcPr>
            <w:tcW w:w="173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64%</w:t>
            </w:r>
          </w:p>
        </w:tc>
        <w:tc>
          <w:tcPr>
            <w:tcW w:w="16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60%</w:t>
            </w:r>
          </w:p>
        </w:tc>
        <w:tc>
          <w:tcPr>
            <w:tcW w:w="176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6C43F0" w:rsidRPr="00FB03B7" w:rsidTr="00DA3C29">
        <w:trPr>
          <w:gridAfter w:val="1"/>
          <w:cnfStyle w:val="000000100000"/>
          <w:wAfter w:w="1702" w:type="dxa"/>
          <w:trHeight w:val="21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C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onsumption of analgesics</w:t>
            </w:r>
          </w:p>
        </w:tc>
        <w:tc>
          <w:tcPr>
            <w:tcW w:w="17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57%</w:t>
            </w:r>
          </w:p>
        </w:tc>
        <w:tc>
          <w:tcPr>
            <w:tcW w:w="167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43%</w:t>
            </w:r>
          </w:p>
        </w:tc>
        <w:tc>
          <w:tcPr>
            <w:tcW w:w="17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6C43F0" w:rsidRPr="00FB03B7" w:rsidTr="006C43F0">
        <w:trPr>
          <w:gridAfter w:val="1"/>
          <w:wAfter w:w="1702" w:type="dxa"/>
          <w:trHeight w:val="954"/>
        </w:trPr>
        <w:tc>
          <w:tcPr>
            <w:cnfStyle w:val="001000000000"/>
            <w:tcW w:w="1772" w:type="dxa"/>
            <w:vMerge/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F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ailed back</w:t>
            </w: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surgery syndrome (FBSS) along with reherniation</w:t>
            </w:r>
          </w:p>
        </w:tc>
        <w:tc>
          <w:tcPr>
            <w:tcW w:w="1739" w:type="dxa"/>
            <w:tcBorders>
              <w:top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9%</w:t>
            </w:r>
          </w:p>
        </w:tc>
        <w:tc>
          <w:tcPr>
            <w:tcW w:w="1675" w:type="dxa"/>
            <w:tcBorders>
              <w:top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0%</w:t>
            </w:r>
          </w:p>
        </w:tc>
        <w:tc>
          <w:tcPr>
            <w:tcW w:w="1766" w:type="dxa"/>
            <w:tcBorders>
              <w:top w:val="nil"/>
            </w:tcBorders>
            <w:shd w:val="clear" w:color="auto" w:fill="auto"/>
            <w:vAlign w:val="center"/>
          </w:tcPr>
          <w:p w:rsidR="006C43F0" w:rsidRPr="00FB03B7" w:rsidRDefault="006C43F0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</w:tbl>
    <w:p w:rsidR="00510629" w:rsidRPr="00510629" w:rsidRDefault="00510629" w:rsidP="00510629">
      <w:pPr>
        <w:wordWrap/>
        <w:adjustRightInd w:val="0"/>
        <w:jc w:val="left"/>
        <w:rPr>
          <w:rFonts w:asciiTheme="minorEastAsia" w:hAnsiTheme="minorEastAsia" w:cs="Univers-Condensed"/>
          <w:kern w:val="0"/>
          <w:sz w:val="16"/>
          <w:szCs w:val="16"/>
        </w:rPr>
      </w:pPr>
      <w:r w:rsidRPr="009D43D3">
        <w:rPr>
          <w:rFonts w:asciiTheme="minorEastAsia" w:hAnsiTheme="minorEastAsia" w:cs="Univers-Condensed" w:hint="eastAsia"/>
          <w:kern w:val="0"/>
          <w:sz w:val="16"/>
          <w:szCs w:val="16"/>
        </w:rPr>
        <w:t>NS, not significant</w:t>
      </w:r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2F3E94" w:rsidRDefault="002F3E94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510629" w:rsidRPr="00500840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  <w:shd w:val="pct15" w:color="auto" w:fill="FFFFFF"/>
        </w:rPr>
      </w:pPr>
      <w:commentRangeStart w:id="50"/>
      <w:r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lastRenderedPageBreak/>
        <w:t>수술</w:t>
      </w:r>
      <w:r w:rsidR="00134AF8"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 xml:space="preserve"> </w:t>
      </w:r>
      <w:r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>전</w:t>
      </w:r>
      <w:r w:rsidR="00134AF8"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 xml:space="preserve"> </w:t>
      </w:r>
      <w:r w:rsidR="00134AF8"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>후</w:t>
      </w:r>
      <w:r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 xml:space="preserve"> </w:t>
      </w:r>
      <w:r w:rsidR="00134AF8"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>증상</w:t>
      </w:r>
      <w:r w:rsidR="00134AF8"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 xml:space="preserve"> </w:t>
      </w:r>
      <w:r w:rsidR="00134AF8"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>정도</w:t>
      </w:r>
      <w:r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>의</w:t>
      </w:r>
      <w:r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 xml:space="preserve"> </w:t>
      </w:r>
      <w:r w:rsidRPr="00500840">
        <w:rPr>
          <w:rFonts w:ascii="Univers-CondensedBold" w:hAnsi="Univers-CondensedBold" w:cs="Univers-CondensedBold" w:hint="eastAsia"/>
          <w:b/>
          <w:bCs/>
          <w:kern w:val="0"/>
          <w:szCs w:val="20"/>
          <w:shd w:val="pct15" w:color="auto" w:fill="FFFFFF"/>
        </w:rPr>
        <w:t>비교</w:t>
      </w:r>
      <w:commentRangeEnd w:id="50"/>
      <w:r w:rsidR="009F0029" w:rsidRPr="00500840">
        <w:rPr>
          <w:rStyle w:val="a6"/>
          <w:shd w:val="pct15" w:color="auto" w:fill="FFFFFF"/>
        </w:rPr>
        <w:commentReference w:id="50"/>
      </w:r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Table </w:t>
      </w:r>
      <w:r w:rsidR="003957A2">
        <w:rPr>
          <w:rFonts w:ascii="Univers-CondensedBold" w:hAnsi="Univers-CondensedBold" w:cs="Univers-CondensedBold" w:hint="eastAsia"/>
          <w:b/>
          <w:bCs/>
          <w:kern w:val="0"/>
          <w:szCs w:val="20"/>
        </w:rPr>
        <w:t>3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. Preoperative and Follow-up Assessment</w:t>
      </w:r>
    </w:p>
    <w:tbl>
      <w:tblPr>
        <w:tblStyle w:val="10"/>
        <w:tblW w:w="0" w:type="auto"/>
        <w:tblLook w:val="04A0"/>
      </w:tblPr>
      <w:tblGrid>
        <w:gridCol w:w="1122"/>
        <w:gridCol w:w="728"/>
        <w:gridCol w:w="423"/>
        <w:gridCol w:w="595"/>
        <w:gridCol w:w="644"/>
        <w:gridCol w:w="692"/>
        <w:gridCol w:w="664"/>
        <w:gridCol w:w="807"/>
        <w:gridCol w:w="222"/>
        <w:gridCol w:w="1239"/>
        <w:gridCol w:w="1327"/>
        <w:gridCol w:w="779"/>
      </w:tblGrid>
      <w:tr w:rsidR="00FF6BDE" w:rsidRPr="005071F4" w:rsidTr="00FF6BDE">
        <w:trPr>
          <w:cnfStyle w:val="100000000000"/>
          <w:trHeight w:val="403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Wu X 등</w:t>
            </w:r>
          </w:p>
          <w:p w:rsidR="00510629" w:rsidRPr="005071F4" w:rsidRDefault="00BF2ACF" w:rsidP="003957A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begin"/>
            </w:r>
            <w:r w:rsidR="00510629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&lt;EndNote&gt;&lt;Cite&gt;&lt;Author&gt;Wu&lt;/Author&gt;&lt;Year&gt;2006&lt;/Year&gt;&lt;RecNum&gt;9&lt;/RecNum&gt;&lt;DisplayText&gt;[18]&lt;/DisplayText&gt;&lt;record&gt;&lt;rec-number&gt;9&lt;/rec-number&gt;&lt;foreign-keys&gt;&lt;key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separate"/>
            </w:r>
            <w:r w:rsidR="00510629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t>[</w:t>
            </w:r>
            <w:hyperlink w:anchor="_ENREF_18" w:tooltip="Wu, 2006 #9" w:history="1">
              <w:r w:rsidR="003957A2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18</w:t>
              </w:r>
            </w:hyperlink>
            <w:r w:rsidR="00510629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t>]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O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D</w:t>
            </w:r>
          </w:p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5071F4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=</w:t>
            </w:r>
            <w:r w:rsidRPr="005071F4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 xml:space="preserve"> </w:t>
            </w: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358)</w:t>
            </w:r>
          </w:p>
        </w:tc>
        <w:tc>
          <w:tcPr>
            <w:tcW w:w="0" w:type="auto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5071F4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>=</w:t>
            </w: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873)</w:t>
            </w:r>
          </w:p>
        </w:tc>
      </w:tr>
      <w:tr w:rsidR="00500840" w:rsidRPr="005071F4" w:rsidTr="00FF6BDE">
        <w:trPr>
          <w:cnfStyle w:val="000000100000"/>
          <w:trHeight w:val="184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Oblique" w:hint="eastAsia"/>
                <w:i/>
                <w:iCs/>
                <w:kern w:val="0"/>
                <w:sz w:val="18"/>
                <w:szCs w:val="18"/>
              </w:rPr>
              <w:t>P</w:t>
            </w:r>
          </w:p>
        </w:tc>
      </w:tr>
      <w:tr w:rsidR="00500840" w:rsidRPr="005071F4" w:rsidTr="00FF6BDE">
        <w:trPr>
          <w:trHeight w:val="184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VAS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</w:tr>
      <w:tr w:rsidR="00500840" w:rsidRPr="005071F4" w:rsidTr="00FF6BDE">
        <w:trPr>
          <w:cnfStyle w:val="000000100000"/>
          <w:trHeight w:val="184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ODI (%)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</w:tr>
      <w:tr w:rsidR="00500840" w:rsidRPr="005071F4" w:rsidTr="00FF6BDE">
        <w:trPr>
          <w:trHeight w:val="403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43F0" w:rsidRPr="005071F4" w:rsidRDefault="006C43F0" w:rsidP="003957A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Jin KM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&lt;EndNote&gt;&lt;Cite&gt;&lt;Author&gt;Jin&lt;/Author&gt;&lt;Year&gt;2007&lt;/Year&gt;&lt;RecNum&gt;14&lt;/RecNum&gt;&lt;DisplayText&gt;[19]&lt;/DisplayText&gt;&lt;record&gt;&lt;rec-number&gt;14&lt;/rec-number&gt;&lt;foreign-keys&gt;&lt;key app="EN" db-id="frxx5e2zswf5wyeww515dxzp9d5weda2ev2e"&gt;14&lt;/key&gt;&lt;/foreign-keys&gt;&lt;ref-type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Neurology&lt;/full-title&gt;&lt;abbr-1&gt;Surg. Neurol.&lt;/abbr-1&gt;&lt;abbr-2&gt;Surg Neurol&lt;/abbr-2&gt;&lt;/periodical&gt;&lt;pages&gt;&lt;style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19" w:tooltip="Jin, 2007 #14" w:history="1">
              <w:r w:rsidR="003957A2"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5071F4" w:rsidRDefault="006C43F0" w:rsidP="006C43F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5071F4" w:rsidRDefault="006C43F0" w:rsidP="006C43F0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5071F4" w:rsidRDefault="006C43F0" w:rsidP="006C43F0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6C43F0" w:rsidRPr="005071F4" w:rsidRDefault="006C43F0" w:rsidP="006C43F0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607)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5071F4" w:rsidRDefault="006C43F0" w:rsidP="006C43F0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5071F4" w:rsidRDefault="006C43F0" w:rsidP="006C43F0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6C43F0" w:rsidRPr="005071F4" w:rsidRDefault="006C43F0" w:rsidP="006C43F0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295)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3F0" w:rsidRPr="005071F4" w:rsidRDefault="006C43F0" w:rsidP="006C43F0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P</w:t>
            </w:r>
          </w:p>
        </w:tc>
      </w:tr>
      <w:tr w:rsidR="00500840" w:rsidRPr="005071F4" w:rsidTr="00FF6BDE">
        <w:trPr>
          <w:cnfStyle w:val="000000100000"/>
          <w:trHeight w:val="403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MacNab criteria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Excellent (cases)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0840" w:rsidRPr="005071F4" w:rsidTr="00FF6BDE">
        <w:trPr>
          <w:trHeight w:val="45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Good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0840" w:rsidRPr="005071F4" w:rsidTr="00FF6BDE">
        <w:trPr>
          <w:cnfStyle w:val="000000100000"/>
          <w:trHeight w:val="158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Fair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0840" w:rsidRPr="005071F4" w:rsidTr="00FF6BDE">
        <w:trPr>
          <w:trHeight w:val="157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2F3E94" w:rsidRPr="005071F4" w:rsidRDefault="002F3E94" w:rsidP="00C669A7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right w:val="nil"/>
            </w:tcBorders>
            <w:shd w:val="clear" w:color="auto" w:fill="auto"/>
            <w:vAlign w:val="center"/>
          </w:tcPr>
          <w:p w:rsidR="002F3E94" w:rsidRPr="005071F4" w:rsidRDefault="002F3E94" w:rsidP="006C43F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Poor</w:t>
            </w: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F3E94" w:rsidRPr="005071F4" w:rsidRDefault="002F3E94" w:rsidP="006C43F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F3E94" w:rsidRPr="005071F4" w:rsidRDefault="002F3E94" w:rsidP="006C43F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F3E94" w:rsidRPr="005071F4" w:rsidRDefault="002F3E94" w:rsidP="006C43F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F3E94" w:rsidRPr="005071F4" w:rsidRDefault="002F3E94" w:rsidP="006C43F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0840" w:rsidRPr="005071F4" w:rsidTr="00FF6BDE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6C43F0" w:rsidRPr="005071F4" w:rsidRDefault="006C43F0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6C43F0" w:rsidRPr="005071F4" w:rsidRDefault="006C43F0" w:rsidP="00C669A7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Success</w:t>
            </w:r>
            <w:r w:rsidR="00C669A7">
              <w:rPr>
                <w:rFonts w:asciiTheme="minorEastAsia" w:hAnsiTheme="minorEastAsia" w:cs="AdvTT5843c571" w:hint="eastAsia"/>
                <w:kern w:val="0"/>
                <w:sz w:val="18"/>
                <w:szCs w:val="18"/>
              </w:rPr>
              <w:t xml:space="preserve"> r</w:t>
            </w:r>
            <w:r w:rsidR="00C669A7"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ate</w:t>
            </w: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C43F0" w:rsidRPr="005071F4" w:rsidRDefault="006C43F0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C43F0" w:rsidRPr="005071F4" w:rsidRDefault="00C669A7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84.7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43F0" w:rsidRPr="005071F4" w:rsidRDefault="006C43F0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C43F0" w:rsidRPr="005071F4" w:rsidRDefault="00C669A7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85.0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C43F0" w:rsidRPr="005071F4" w:rsidRDefault="00C669A7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NS</w:t>
            </w:r>
          </w:p>
        </w:tc>
      </w:tr>
      <w:tr w:rsidR="00500840" w:rsidRPr="005071F4" w:rsidTr="00FF6BDE">
        <w:trPr>
          <w:trHeight w:val="40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61D" w:rsidRPr="005071F4" w:rsidRDefault="0099361D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61D" w:rsidRPr="005071F4" w:rsidRDefault="0099361D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No. of poor outcome (%)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61D" w:rsidRPr="005071F4" w:rsidRDefault="0099361D" w:rsidP="00500840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61D" w:rsidRPr="005071F4" w:rsidRDefault="0099361D" w:rsidP="00500840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45 (15.3)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61D" w:rsidRPr="005071F4" w:rsidRDefault="0099361D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61D" w:rsidRPr="005071F4" w:rsidRDefault="0099361D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91 (15.0)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61D" w:rsidRPr="005071F4" w:rsidRDefault="0099361D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NS</w:t>
            </w:r>
          </w:p>
        </w:tc>
      </w:tr>
      <w:tr w:rsidR="00FF6BDE" w:rsidRPr="005071F4" w:rsidTr="00FF6BDE">
        <w:trPr>
          <w:cnfStyle w:val="000000100000"/>
          <w:trHeight w:val="40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6C43F0">
            <w:pPr>
              <w:jc w:val="center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</w:p>
          <w:p w:rsidR="002F3E94" w:rsidRPr="005071F4" w:rsidRDefault="002F3E94" w:rsidP="003957A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Orlando R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&lt;EndNote&gt;&lt;Cite&gt;&lt;Author&gt;Orlando&lt;/Author&gt;&lt;Year&gt;2007&lt;/Year&gt;&lt;RecNum&gt;15&lt;/RecNum&gt;&lt;DisplayText&gt;[20]&lt;/DisplayText&gt;&lt;record&gt;&lt;rec-number&gt;15&lt;/rec-number&gt;&lt;foreign-keys&gt;&lt;key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0" w:tooltip="Orlando, 2007 #15" w:history="1">
              <w:r w:rsidR="003957A2">
                <w:rPr>
                  <w:rFonts w:asciiTheme="minorEastAsia" w:hAnsiTheme="minorEastAsia"/>
                  <w:noProof/>
                  <w:sz w:val="18"/>
                  <w:szCs w:val="18"/>
                </w:rPr>
                <w:t>20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kern w:val="0"/>
                <w:sz w:val="18"/>
                <w:szCs w:val="18"/>
              </w:rPr>
              <w:t>OD</w:t>
            </w:r>
          </w:p>
          <w:p w:rsidR="002F3E94" w:rsidRPr="005071F4" w:rsidRDefault="002F3E94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19)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2F3E94" w:rsidRPr="005071F4" w:rsidRDefault="002F3E94" w:rsidP="006C43F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21)</w:t>
            </w:r>
          </w:p>
        </w:tc>
      </w:tr>
      <w:tr w:rsidR="00500840" w:rsidRPr="005071F4" w:rsidTr="00FF6BDE">
        <w:trPr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FF6BDE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 xml:space="preserve"> (24 mo)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(24 mo)</w:t>
            </w:r>
          </w:p>
        </w:tc>
      </w:tr>
      <w:tr w:rsidR="00FF6BDE" w:rsidRPr="005071F4" w:rsidTr="00FF6BDE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VAS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9 (7–10)</w:t>
            </w: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0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7.9 (6–10)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1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(0–3)</w:t>
            </w:r>
          </w:p>
        </w:tc>
      </w:tr>
      <w:tr w:rsidR="00FF6BDE" w:rsidRPr="005071F4" w:rsidTr="00FF6BDE">
        <w:trPr>
          <w:trHeight w:val="40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ODI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50 (22–96)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10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(0–30)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54 (28–100)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3E94" w:rsidRPr="005071F4" w:rsidRDefault="002F3E94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10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(0–22)</w:t>
            </w:r>
          </w:p>
        </w:tc>
      </w:tr>
      <w:tr w:rsidR="00500840" w:rsidRPr="005071F4" w:rsidTr="00FF6BDE">
        <w:trPr>
          <w:cnfStyle w:val="000000100000"/>
          <w:trHeight w:val="40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3957A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Sebastian R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&lt;/Year&gt;&lt;RecNum&gt;12&lt;/RecNum&gt;&lt;DisplayText&gt;[21]&lt;/DisplayText&gt;&lt;record&gt;&lt;rec-number&gt;12&lt;/rec-number&gt;&lt;foreign-keys&gt;&lt;key app="EN" db-id="frxx5e2zswf5wyeww515dxzp9d5weda2ev2e"&gt;12&lt;/key&gt;&lt;/foreign-keys&gt;&lt;ref-type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1" w:tooltip="Sebastian, 2008  #12" w:history="1">
              <w:r w:rsidR="003957A2"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87)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91)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6C43F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0840" w:rsidRPr="005071F4" w:rsidTr="00FF6BDE">
        <w:trPr>
          <w:trHeight w:val="36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FF6BDE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2년 후 통증 없음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32605" w:rsidRPr="005071F4" w:rsidTr="00FF6BDE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32605" w:rsidRPr="005071F4" w:rsidRDefault="00332605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NASS</w:t>
            </w: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32605" w:rsidRPr="005071F4" w:rsidTr="00E60F86">
        <w:trPr>
          <w:trHeight w:val="36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2.1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332605" w:rsidRPr="005071F4" w:rsidRDefault="00332605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F6BDE" w:rsidRPr="005071F4" w:rsidTr="00FF6BDE">
        <w:trPr>
          <w:cnfStyle w:val="000000100000"/>
          <w:trHeight w:val="31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3957A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Kotryna V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&lt;/Year&gt;&lt;RecNum&gt;11&lt;/RecNum&gt;&lt;DisplayText&gt;[22]&lt;/DisplayText&gt;&lt;record&gt;&lt;rec-number&gt;11&lt;/rec-number&gt;&lt;foreign-keys&gt;&lt;key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2" w:tooltip="Kotryna, 2010  #11" w:history="1">
              <w:r w:rsidR="003957A2"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BF2ACF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호전 비율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6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BDE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</w:tr>
      <w:tr w:rsidR="00FF6BDE" w:rsidRPr="005071F4" w:rsidTr="00500840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SF-36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PHC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50%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53%</w:t>
            </w:r>
          </w:p>
        </w:tc>
      </w:tr>
      <w:tr w:rsidR="00FF6BDE" w:rsidRPr="005071F4" w:rsidTr="00500840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MHC</w:t>
            </w: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28.4%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30.2%</w:t>
            </w:r>
          </w:p>
        </w:tc>
      </w:tr>
      <w:tr w:rsidR="00FF6BDE" w:rsidRPr="005071F4" w:rsidTr="00FF6BDE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ODI</w:t>
            </w: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62%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65%</w:t>
            </w:r>
          </w:p>
        </w:tc>
      </w:tr>
      <w:tr w:rsidR="00FF6BDE" w:rsidRPr="005071F4" w:rsidTr="00FF6BDE">
        <w:trPr>
          <w:cnfStyle w:val="000000100000"/>
          <w:trHeight w:val="31"/>
        </w:trPr>
        <w:tc>
          <w:tcPr>
            <w:cnfStyle w:val="001000000000"/>
            <w:tcW w:w="0" w:type="auto"/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VAS</w:t>
            </w: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허리</w:t>
            </w: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50.2%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60.9%</w:t>
            </w:r>
          </w:p>
        </w:tc>
      </w:tr>
      <w:tr w:rsidR="00FF6BDE" w:rsidRPr="005071F4" w:rsidTr="00500840">
        <w:trPr>
          <w:trHeight w:val="31"/>
        </w:trPr>
        <w:tc>
          <w:tcPr>
            <w:cnfStyle w:val="001000000000"/>
            <w:tcW w:w="0" w:type="auto"/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하지</w:t>
            </w: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68.8%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500840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shd w:val="clear" w:color="auto" w:fill="auto"/>
            <w:vAlign w:val="center"/>
          </w:tcPr>
          <w:p w:rsidR="00FF6BDE" w:rsidRPr="005071F4" w:rsidRDefault="00FF6BDE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74%</w:t>
            </w:r>
          </w:p>
        </w:tc>
      </w:tr>
    </w:tbl>
    <w:p w:rsidR="00510629" w:rsidRDefault="00510629" w:rsidP="00510629">
      <w:pPr>
        <w:wordWrap/>
        <w:adjustRightInd w:val="0"/>
        <w:jc w:val="left"/>
        <w:rPr>
          <w:rFonts w:asciiTheme="minorEastAsia" w:hAnsiTheme="minorEastAsia" w:cs="AdvTT5843c571"/>
          <w:kern w:val="0"/>
          <w:sz w:val="16"/>
          <w:szCs w:val="16"/>
        </w:rPr>
      </w:pPr>
      <w:r w:rsidRPr="009D43D3">
        <w:rPr>
          <w:rFonts w:asciiTheme="minorEastAsia" w:hAnsiTheme="minorEastAsia" w:cs="Optima"/>
          <w:kern w:val="0"/>
          <w:sz w:val="16"/>
          <w:szCs w:val="16"/>
        </w:rPr>
        <w:t>VAS, Visual Analogue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Optima"/>
          <w:kern w:val="0"/>
          <w:sz w:val="16"/>
          <w:szCs w:val="16"/>
        </w:rPr>
        <w:t>Scale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; ODI,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Oswestry Low-Back Pain Disability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Questionnaire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PCH,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physical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 xml:space="preserve">; MCH,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mental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>;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NASS,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German version of the North American Spine Society instrument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</w:t>
      </w:r>
      <w:r w:rsidRPr="009D43D3">
        <w:rPr>
          <w:rFonts w:asciiTheme="minorEastAsia" w:hAnsiTheme="minorEastAsia" w:cs="AdvTT5843c571"/>
          <w:kern w:val="0"/>
          <w:sz w:val="16"/>
          <w:szCs w:val="16"/>
        </w:rPr>
        <w:t>NS, not significant.</w:t>
      </w:r>
    </w:p>
    <w:p w:rsidR="00510629" w:rsidRDefault="00510629" w:rsidP="00510629">
      <w:pPr>
        <w:wordWrap/>
        <w:adjustRightInd w:val="0"/>
        <w:jc w:val="left"/>
        <w:rPr>
          <w:rFonts w:asciiTheme="minorEastAsia" w:hAnsiTheme="minorEastAsia"/>
          <w:sz w:val="16"/>
          <w:szCs w:val="16"/>
        </w:rPr>
      </w:pPr>
    </w:p>
    <w:p w:rsidR="00500840" w:rsidRDefault="00500840" w:rsidP="00510629">
      <w:pPr>
        <w:wordWrap/>
        <w:adjustRightInd w:val="0"/>
        <w:jc w:val="left"/>
        <w:rPr>
          <w:rFonts w:asciiTheme="minorEastAsia" w:hAnsiTheme="minorEastAsia"/>
          <w:sz w:val="16"/>
          <w:szCs w:val="16"/>
        </w:rPr>
      </w:pPr>
    </w:p>
    <w:p w:rsidR="00AC560B" w:rsidRDefault="00AC560B" w:rsidP="00510629">
      <w:pPr>
        <w:wordWrap/>
        <w:adjustRightInd w:val="0"/>
        <w:jc w:val="left"/>
        <w:rPr>
          <w:rFonts w:asciiTheme="minorEastAsia" w:hAnsiTheme="minorEastAsia"/>
          <w:b/>
          <w:szCs w:val="20"/>
        </w:rPr>
      </w:pPr>
    </w:p>
    <w:p w:rsidR="00AC560B" w:rsidRDefault="00AC560B" w:rsidP="00510629">
      <w:pPr>
        <w:wordWrap/>
        <w:adjustRightInd w:val="0"/>
        <w:jc w:val="left"/>
        <w:rPr>
          <w:rFonts w:asciiTheme="minorEastAsia" w:hAnsiTheme="minorEastAsia"/>
          <w:b/>
          <w:szCs w:val="20"/>
        </w:rPr>
      </w:pPr>
    </w:p>
    <w:p w:rsidR="00AC560B" w:rsidRDefault="00AC560B" w:rsidP="00510629">
      <w:pPr>
        <w:wordWrap/>
        <w:adjustRightInd w:val="0"/>
        <w:jc w:val="left"/>
        <w:rPr>
          <w:rFonts w:asciiTheme="minorEastAsia" w:hAnsiTheme="minorEastAsia"/>
          <w:b/>
          <w:szCs w:val="20"/>
        </w:rPr>
      </w:pPr>
    </w:p>
    <w:p w:rsidR="00500840" w:rsidRPr="009C4DD0" w:rsidRDefault="00500840" w:rsidP="00510629">
      <w:pPr>
        <w:wordWrap/>
        <w:adjustRightInd w:val="0"/>
        <w:jc w:val="left"/>
        <w:rPr>
          <w:rFonts w:asciiTheme="minorEastAsia" w:hAnsiTheme="minorEastAsia"/>
          <w:sz w:val="18"/>
          <w:szCs w:val="18"/>
        </w:rPr>
      </w:pPr>
    </w:p>
    <w:p w:rsidR="00663AB0" w:rsidRPr="00424270" w:rsidRDefault="00663AB0" w:rsidP="00424270">
      <w:pPr>
        <w:rPr>
          <w:rFonts w:eastAsiaTheme="minorHAnsi"/>
          <w:b/>
        </w:rPr>
      </w:pPr>
      <w:r w:rsidRPr="00424270">
        <w:rPr>
          <w:rFonts w:eastAsiaTheme="minorHAnsi" w:hint="eastAsia"/>
          <w:b/>
        </w:rPr>
        <w:lastRenderedPageBreak/>
        <w:t>술기의 선택기준</w:t>
      </w:r>
    </w:p>
    <w:p w:rsidR="007A3E9C" w:rsidRPr="007445CF" w:rsidRDefault="00E22B68" w:rsidP="007445CF">
      <w:pPr>
        <w:ind w:firstLineChars="100" w:firstLine="200"/>
      </w:pPr>
      <w:r>
        <w:rPr>
          <w:rFonts w:eastAsiaTheme="minorHAnsi" w:hint="eastAsia"/>
        </w:rPr>
        <w:t xml:space="preserve">척추 수술에 있어 수술 실패의 주요 원인은 </w:t>
      </w:r>
      <w:r w:rsidR="00A47857">
        <w:rPr>
          <w:rFonts w:eastAsiaTheme="minorHAnsi" w:hint="eastAsia"/>
        </w:rPr>
        <w:t xml:space="preserve">부적합한 </w:t>
      </w:r>
      <w:r>
        <w:rPr>
          <w:rFonts w:eastAsiaTheme="minorHAnsi" w:hint="eastAsia"/>
        </w:rPr>
        <w:t>환자 선택</w:t>
      </w:r>
      <w:r w:rsidR="00A47857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때문이다</w:t>
      </w:r>
      <w:r w:rsidR="00A47857">
        <w:rPr>
          <w:rFonts w:eastAsiaTheme="minorHAnsi" w:hint="eastAsia"/>
        </w:rPr>
        <w:t xml:space="preserve"> </w:t>
      </w:r>
      <w:r w:rsidR="00BF2ACF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 </w:instrText>
      </w:r>
      <w:r w:rsidR="00BF2ACF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EN.CITE.DATA </w:instrText>
      </w:r>
      <w:r w:rsidR="00BF2ACF">
        <w:rPr>
          <w:rFonts w:eastAsiaTheme="minorHAnsi"/>
        </w:rPr>
      </w:r>
      <w:r w:rsidR="00BF2ACF">
        <w:rPr>
          <w:rFonts w:eastAsiaTheme="minorHAnsi"/>
        </w:rPr>
        <w:fldChar w:fldCharType="end"/>
      </w:r>
      <w:r w:rsidR="00BF2ACF">
        <w:rPr>
          <w:rFonts w:eastAsiaTheme="minorHAnsi"/>
        </w:rPr>
      </w:r>
      <w:r w:rsidR="00BF2ACF">
        <w:rPr>
          <w:rFonts w:eastAsiaTheme="minorHAnsi"/>
        </w:rPr>
        <w:fldChar w:fldCharType="separate"/>
      </w:r>
      <w:r w:rsidR="00510629">
        <w:rPr>
          <w:rFonts w:eastAsiaTheme="minorHAnsi"/>
          <w:noProof/>
        </w:rPr>
        <w:t>[</w:t>
      </w:r>
      <w:hyperlink w:anchor="_ENREF_23" w:tooltip="Fager, 1980 #42" w:history="1">
        <w:r w:rsidR="003957A2">
          <w:rPr>
            <w:rFonts w:eastAsiaTheme="minorHAnsi"/>
            <w:noProof/>
          </w:rPr>
          <w:t>23</w:t>
        </w:r>
      </w:hyperlink>
      <w:r w:rsidR="00510629">
        <w:rPr>
          <w:rFonts w:eastAsiaTheme="minorHAnsi"/>
          <w:noProof/>
        </w:rPr>
        <w:t xml:space="preserve">, </w:t>
      </w:r>
      <w:hyperlink w:anchor="_ENREF_24" w:tooltip="Davis, 1994 #41" w:history="1">
        <w:r w:rsidR="003957A2">
          <w:rPr>
            <w:rFonts w:eastAsiaTheme="minorHAnsi"/>
            <w:noProof/>
          </w:rPr>
          <w:t>24</w:t>
        </w:r>
      </w:hyperlink>
      <w:r w:rsidR="00510629">
        <w:rPr>
          <w:rFonts w:eastAsiaTheme="minorHAnsi"/>
          <w:noProof/>
        </w:rPr>
        <w:t>]</w:t>
      </w:r>
      <w:r w:rsidR="00BF2ACF">
        <w:rPr>
          <w:rFonts w:eastAsiaTheme="minorHAnsi"/>
        </w:rPr>
        <w:fldChar w:fldCharType="end"/>
      </w:r>
      <w:r>
        <w:rPr>
          <w:rFonts w:eastAsiaTheme="minorHAnsi" w:hint="eastAsia"/>
        </w:rPr>
        <w:t>.</w:t>
      </w:r>
      <w:r w:rsidR="00BA7B4D">
        <w:rPr>
          <w:rFonts w:eastAsiaTheme="minorHAnsi" w:hint="eastAsia"/>
        </w:rPr>
        <w:t xml:space="preserve"> 하지만 현재까지는 적합한 수술 대상에 해당하는 구체적인 적응증에 대한 </w:t>
      </w:r>
      <w:r w:rsidR="00BA7B4D" w:rsidRPr="00BA7B4D">
        <w:rPr>
          <w:rFonts w:eastAsiaTheme="minorHAnsi" w:hint="eastAsia"/>
          <w:u w:val="single"/>
        </w:rPr>
        <w:t>널리 받아들여지는</w:t>
      </w:r>
      <w:r w:rsidR="00BA7B4D">
        <w:rPr>
          <w:rFonts w:eastAsiaTheme="minorHAnsi" w:hint="eastAsia"/>
        </w:rPr>
        <w:t xml:space="preserve"> </w:t>
      </w:r>
      <w:r w:rsidR="0031524F">
        <w:rPr>
          <w:rFonts w:eastAsiaTheme="minorHAnsi" w:hint="eastAsia"/>
        </w:rPr>
        <w:t>합의</w:t>
      </w:r>
      <w:r w:rsidR="00BA7B4D">
        <w:rPr>
          <w:rFonts w:eastAsiaTheme="minorHAnsi" w:hint="eastAsia"/>
        </w:rPr>
        <w:t>가 없</w:t>
      </w:r>
      <w:r w:rsidR="0031524F">
        <w:rPr>
          <w:rFonts w:eastAsiaTheme="minorHAnsi" w:hint="eastAsia"/>
        </w:rPr>
        <w:t>는 상태다</w:t>
      </w:r>
      <w:r w:rsidR="0050504C">
        <w:rPr>
          <w:rFonts w:eastAsiaTheme="minorHAnsi" w:hint="eastAsia"/>
        </w:rPr>
        <w:t xml:space="preserve"> </w:t>
      </w:r>
      <w:r w:rsidR="00BF2ACF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DA3C29">
        <w:rPr>
          <w:rFonts w:eastAsiaTheme="minorHAnsi"/>
        </w:rPr>
        <w:instrText xml:space="preserve"> ADDIN EN.CITE </w:instrText>
      </w:r>
      <w:r w:rsidR="00BF2ACF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DA3C29">
        <w:rPr>
          <w:rFonts w:eastAsiaTheme="minorHAnsi"/>
        </w:rPr>
        <w:instrText xml:space="preserve"> ADDIN EN.CITE.DATA </w:instrText>
      </w:r>
      <w:r w:rsidR="00BF2ACF">
        <w:rPr>
          <w:rFonts w:eastAsiaTheme="minorHAnsi"/>
        </w:rPr>
      </w:r>
      <w:r w:rsidR="00BF2ACF">
        <w:rPr>
          <w:rFonts w:eastAsiaTheme="minorHAnsi"/>
        </w:rPr>
        <w:fldChar w:fldCharType="end"/>
      </w:r>
      <w:r w:rsidR="00BF2ACF">
        <w:rPr>
          <w:rFonts w:eastAsiaTheme="minorHAnsi"/>
        </w:rPr>
      </w:r>
      <w:r w:rsidR="00BF2ACF">
        <w:rPr>
          <w:rFonts w:eastAsiaTheme="minorHAnsi"/>
        </w:rPr>
        <w:fldChar w:fldCharType="separate"/>
      </w:r>
      <w:r w:rsidR="00DA3C29">
        <w:rPr>
          <w:rFonts w:eastAsiaTheme="minorHAnsi"/>
          <w:noProof/>
        </w:rPr>
        <w:t>[</w:t>
      </w:r>
      <w:hyperlink w:anchor="_ENREF_25" w:tooltip="Osterman, 2006 #46" w:history="1">
        <w:r w:rsidR="003957A2">
          <w:rPr>
            <w:rFonts w:eastAsiaTheme="minorHAnsi"/>
            <w:noProof/>
          </w:rPr>
          <w:t>25</w:t>
        </w:r>
      </w:hyperlink>
      <w:r w:rsidR="00DA3C29">
        <w:rPr>
          <w:rFonts w:eastAsiaTheme="minorHAnsi"/>
          <w:noProof/>
        </w:rPr>
        <w:t xml:space="preserve">, </w:t>
      </w:r>
      <w:hyperlink w:anchor="_ENREF_26" w:tooltip="Atlas, 2005 #44" w:history="1">
        <w:r w:rsidR="003957A2">
          <w:rPr>
            <w:rFonts w:eastAsiaTheme="minorHAnsi"/>
            <w:noProof/>
          </w:rPr>
          <w:t>26</w:t>
        </w:r>
      </w:hyperlink>
      <w:r w:rsidR="00DA3C29">
        <w:rPr>
          <w:rFonts w:eastAsiaTheme="minorHAnsi"/>
          <w:noProof/>
        </w:rPr>
        <w:t>]</w:t>
      </w:r>
      <w:r w:rsidR="00BF2ACF">
        <w:rPr>
          <w:rFonts w:eastAsiaTheme="minorHAnsi"/>
        </w:rPr>
        <w:fldChar w:fldCharType="end"/>
      </w:r>
      <w:r w:rsidR="00DE3AC2">
        <w:rPr>
          <w:rFonts w:eastAsiaTheme="minorHAnsi" w:hint="eastAsia"/>
        </w:rPr>
        <w:t>.</w:t>
      </w:r>
    </w:p>
    <w:p w:rsidR="007E52D7" w:rsidRPr="007E52D7" w:rsidRDefault="007E52D7" w:rsidP="007E52D7">
      <w:pPr>
        <w:rPr>
          <w:rFonts w:eastAsiaTheme="minorHAnsi"/>
          <w:noProof/>
        </w:rPr>
      </w:pPr>
    </w:p>
    <w:p w:rsidR="00A64212" w:rsidRPr="007E52D7" w:rsidRDefault="00A64212">
      <w:pPr>
        <w:rPr>
          <w:rFonts w:eastAsiaTheme="minorHAnsi"/>
          <w:b/>
        </w:rPr>
      </w:pPr>
      <w:r w:rsidRPr="007E52D7">
        <w:rPr>
          <w:rFonts w:eastAsiaTheme="minorHAnsi" w:hint="eastAsia"/>
          <w:b/>
        </w:rPr>
        <w:t>결론</w:t>
      </w:r>
    </w:p>
    <w:p w:rsidR="001D39B6" w:rsidRDefault="00A64212" w:rsidP="001D39B6">
      <w:pPr>
        <w:ind w:firstLineChars="100" w:firstLine="200"/>
        <w:rPr>
          <w:rFonts w:eastAsiaTheme="minorHAnsi"/>
        </w:rPr>
      </w:pPr>
      <w:r>
        <w:rPr>
          <w:rFonts w:eastAsiaTheme="minorHAnsi" w:hint="eastAsia"/>
        </w:rPr>
        <w:t xml:space="preserve">관혈적 추간판 절제술과 내시경적 추간판 절제술의 </w:t>
      </w:r>
      <w:commentRangeStart w:id="51"/>
      <w:r>
        <w:rPr>
          <w:rFonts w:eastAsiaTheme="minorHAnsi" w:hint="eastAsia"/>
        </w:rPr>
        <w:t>임상적 결과에 유의한 차이가 없고</w:t>
      </w:r>
      <w:commentRangeEnd w:id="51"/>
      <w:r w:rsidR="00FD4C53">
        <w:rPr>
          <w:rStyle w:val="a6"/>
        </w:rPr>
        <w:commentReference w:id="51"/>
      </w:r>
      <w:r>
        <w:rPr>
          <w:rFonts w:eastAsiaTheme="minorHAnsi" w:hint="eastAsia"/>
        </w:rPr>
        <w:t xml:space="preserve">, 술기의 선택에 있어서도 널리 받아 들여지는 합의가 도출되지 않은 상태이다. </w:t>
      </w:r>
      <w:r w:rsidR="000D09BB" w:rsidRPr="000D09BB">
        <w:rPr>
          <w:rFonts w:eastAsiaTheme="minorHAnsi" w:hint="eastAsia"/>
          <w:highlight w:val="lightGray"/>
        </w:rPr>
        <w:t xml:space="preserve">그러나 비교 집단의 크기가 작은 경우가 많아 도출된 결과가 옳은 결과인지 불확실 하고, 두 수술의 장단점에 대해서도 대강의 판단이 있을 뿐 확립된 사실이 없어 과학적인 근거를 바탕으로 한 비교가 있어야 한다. </w:t>
      </w:r>
      <w:r w:rsidRPr="000D09BB">
        <w:rPr>
          <w:rFonts w:eastAsiaTheme="minorHAnsi" w:hint="eastAsia"/>
          <w:highlight w:val="lightGray"/>
        </w:rPr>
        <w:t>그러므로 두 술기간</w:t>
      </w:r>
      <w:r w:rsidR="007E52D7" w:rsidRPr="000D09BB">
        <w:rPr>
          <w:rFonts w:eastAsiaTheme="minorHAnsi" w:hint="eastAsia"/>
          <w:highlight w:val="lightGray"/>
        </w:rPr>
        <w:t xml:space="preserve">의 </w:t>
      </w:r>
      <w:r w:rsidR="000D09BB" w:rsidRPr="000D09BB">
        <w:rPr>
          <w:rFonts w:eastAsiaTheme="minorHAnsi" w:hint="eastAsia"/>
          <w:highlight w:val="lightGray"/>
        </w:rPr>
        <w:t xml:space="preserve">더 큰 규모의 </w:t>
      </w:r>
      <w:r w:rsidR="007E52D7" w:rsidRPr="000D09BB">
        <w:rPr>
          <w:rFonts w:eastAsiaTheme="minorHAnsi" w:hint="eastAsia"/>
          <w:highlight w:val="lightGray"/>
        </w:rPr>
        <w:t>체계적인 비교가 필요하다.</w:t>
      </w:r>
    </w:p>
    <w:p w:rsidR="001D39B6" w:rsidRDefault="001D39B6" w:rsidP="001D39B6">
      <w:pPr>
        <w:rPr>
          <w:rFonts w:eastAsiaTheme="minorHAnsi"/>
        </w:rPr>
      </w:pPr>
    </w:p>
    <w:p w:rsidR="00B0641D" w:rsidRPr="00B0641D" w:rsidRDefault="00B0641D" w:rsidP="001D39B6">
      <w:pPr>
        <w:rPr>
          <w:b/>
        </w:rPr>
      </w:pPr>
      <w:r w:rsidRPr="00B0641D">
        <w:rPr>
          <w:rFonts w:hint="eastAsia"/>
          <w:b/>
        </w:rPr>
        <w:t>Refer</w:t>
      </w:r>
      <w:r>
        <w:rPr>
          <w:rFonts w:hint="eastAsia"/>
          <w:b/>
        </w:rPr>
        <w:t>e</w:t>
      </w:r>
      <w:r w:rsidRPr="00B0641D">
        <w:rPr>
          <w:rFonts w:hint="eastAsia"/>
          <w:b/>
        </w:rPr>
        <w:t>nce</w:t>
      </w:r>
      <w:r>
        <w:rPr>
          <w:rFonts w:hint="eastAsia"/>
          <w:b/>
        </w:rPr>
        <w:t>s</w:t>
      </w:r>
    </w:p>
    <w:p w:rsidR="003957A2" w:rsidRPr="003957A2" w:rsidRDefault="00BF2ACF" w:rsidP="003957A2">
      <w:pPr>
        <w:ind w:left="720" w:hanging="720"/>
        <w:rPr>
          <w:rFonts w:ascii="맑은 고딕" w:eastAsia="맑은 고딕" w:hAnsi="맑은 고딕"/>
          <w:noProof/>
        </w:rPr>
      </w:pPr>
      <w:r>
        <w:fldChar w:fldCharType="begin"/>
      </w:r>
      <w:r w:rsidR="000E7E65">
        <w:instrText xml:space="preserve"> ADDIN EN.REFLIST </w:instrText>
      </w:r>
      <w:r>
        <w:fldChar w:fldCharType="separate"/>
      </w:r>
      <w:bookmarkStart w:id="52" w:name="_ENREF_1"/>
      <w:r w:rsidR="003957A2" w:rsidRPr="003957A2">
        <w:rPr>
          <w:rFonts w:ascii="맑은 고딕" w:eastAsia="맑은 고딕" w:hAnsi="맑은 고딕"/>
          <w:noProof/>
        </w:rPr>
        <w:t>1.</w:t>
      </w:r>
      <w:r w:rsidR="003957A2" w:rsidRPr="003957A2">
        <w:rPr>
          <w:rFonts w:ascii="맑은 고딕" w:eastAsia="맑은 고딕" w:hAnsi="맑은 고딕"/>
          <w:noProof/>
        </w:rPr>
        <w:tab/>
        <w:t xml:space="preserve">NACHEMSON, A., </w:t>
      </w:r>
      <w:r w:rsidR="003957A2" w:rsidRPr="003957A2">
        <w:rPr>
          <w:rFonts w:ascii="맑은 고딕" w:eastAsia="맑은 고딕" w:hAnsi="맑은 고딕"/>
          <w:i/>
          <w:noProof/>
        </w:rPr>
        <w:t>The lumbar spine an orthopaedic challenge.</w:t>
      </w:r>
      <w:r w:rsidR="003957A2" w:rsidRPr="003957A2">
        <w:rPr>
          <w:rFonts w:ascii="맑은 고딕" w:eastAsia="맑은 고딕" w:hAnsi="맑은 고딕"/>
          <w:noProof/>
        </w:rPr>
        <w:t xml:space="preserve"> Spine, 1976. </w:t>
      </w:r>
      <w:r w:rsidR="003957A2" w:rsidRPr="003957A2">
        <w:rPr>
          <w:rFonts w:ascii="맑은 고딕" w:eastAsia="맑은 고딕" w:hAnsi="맑은 고딕"/>
          <w:b/>
          <w:noProof/>
        </w:rPr>
        <w:t>1</w:t>
      </w:r>
      <w:r w:rsidR="003957A2" w:rsidRPr="003957A2">
        <w:rPr>
          <w:rFonts w:ascii="맑은 고딕" w:eastAsia="맑은 고딕" w:hAnsi="맑은 고딕"/>
          <w:noProof/>
        </w:rPr>
        <w:t>(1): p. 59.</w:t>
      </w:r>
      <w:bookmarkEnd w:id="52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53" w:name="_ENREF_2"/>
      <w:r w:rsidRPr="003957A2">
        <w:rPr>
          <w:rFonts w:ascii="맑은 고딕" w:eastAsia="맑은 고딕" w:hAnsi="맑은 고딕"/>
          <w:noProof/>
        </w:rPr>
        <w:t>2.</w:t>
      </w:r>
      <w:r w:rsidRPr="003957A2">
        <w:rPr>
          <w:rFonts w:ascii="맑은 고딕" w:eastAsia="맑은 고딕" w:hAnsi="맑은 고딕"/>
          <w:noProof/>
        </w:rPr>
        <w:tab/>
        <w:t xml:space="preserve">Rothoerl, R., C. Woertgen, and A. Brawanski, </w:t>
      </w:r>
      <w:r w:rsidRPr="003957A2">
        <w:rPr>
          <w:rFonts w:ascii="맑은 고딕" w:eastAsia="맑은 고딕" w:hAnsi="맑은 고딕"/>
          <w:i/>
          <w:noProof/>
        </w:rPr>
        <w:t>When should conservative treatment for lumbar disc herniation be ceased and surgery considered?</w:t>
      </w:r>
      <w:r w:rsidRPr="003957A2">
        <w:rPr>
          <w:rFonts w:ascii="맑은 고딕" w:eastAsia="맑은 고딕" w:hAnsi="맑은 고딕"/>
          <w:noProof/>
        </w:rPr>
        <w:t xml:space="preserve"> Neurosurgical review, 2002. </w:t>
      </w:r>
      <w:r w:rsidRPr="003957A2">
        <w:rPr>
          <w:rFonts w:ascii="맑은 고딕" w:eastAsia="맑은 고딕" w:hAnsi="맑은 고딕"/>
          <w:b/>
          <w:noProof/>
        </w:rPr>
        <w:t>25</w:t>
      </w:r>
      <w:r w:rsidRPr="003957A2">
        <w:rPr>
          <w:rFonts w:ascii="맑은 고딕" w:eastAsia="맑은 고딕" w:hAnsi="맑은 고딕"/>
          <w:noProof/>
        </w:rPr>
        <w:t>(3): p. 162-165.</w:t>
      </w:r>
      <w:bookmarkEnd w:id="53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54" w:name="_ENREF_3"/>
      <w:r w:rsidRPr="003957A2">
        <w:rPr>
          <w:rFonts w:ascii="맑은 고딕" w:eastAsia="맑은 고딕" w:hAnsi="맑은 고딕"/>
          <w:noProof/>
        </w:rPr>
        <w:t>3.</w:t>
      </w:r>
      <w:r w:rsidRPr="003957A2">
        <w:rPr>
          <w:rFonts w:ascii="맑은 고딕" w:eastAsia="맑은 고딕" w:hAnsi="맑은 고딕"/>
          <w:noProof/>
        </w:rPr>
        <w:tab/>
        <w:t xml:space="preserve">Maroon, J.C., </w:t>
      </w:r>
      <w:r w:rsidRPr="003957A2">
        <w:rPr>
          <w:rFonts w:ascii="맑은 고딕" w:eastAsia="맑은 고딕" w:hAnsi="맑은 고딕"/>
          <w:i/>
          <w:noProof/>
        </w:rPr>
        <w:t>Current concepts in minimally invasive discectomy.</w:t>
      </w:r>
      <w:r w:rsidRPr="003957A2">
        <w:rPr>
          <w:rFonts w:ascii="맑은 고딕" w:eastAsia="맑은 고딕" w:hAnsi="맑은 고딕"/>
          <w:noProof/>
        </w:rPr>
        <w:t xml:space="preserve"> Neurosurgery, 2002. </w:t>
      </w:r>
      <w:r w:rsidRPr="003957A2">
        <w:rPr>
          <w:rFonts w:ascii="맑은 고딕" w:eastAsia="맑은 고딕" w:hAnsi="맑은 고딕"/>
          <w:b/>
          <w:noProof/>
        </w:rPr>
        <w:t>51</w:t>
      </w:r>
      <w:r w:rsidRPr="003957A2">
        <w:rPr>
          <w:rFonts w:ascii="맑은 고딕" w:eastAsia="맑은 고딕" w:hAnsi="맑은 고딕"/>
          <w:noProof/>
        </w:rPr>
        <w:t>(5 Suppl): p. S137-45.</w:t>
      </w:r>
      <w:bookmarkEnd w:id="54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55" w:name="_ENREF_4"/>
      <w:r w:rsidRPr="003957A2">
        <w:rPr>
          <w:rFonts w:ascii="맑은 고딕" w:eastAsia="맑은 고딕" w:hAnsi="맑은 고딕"/>
          <w:noProof/>
        </w:rPr>
        <w:t>4.</w:t>
      </w:r>
      <w:r w:rsidRPr="003957A2">
        <w:rPr>
          <w:rFonts w:ascii="맑은 고딕" w:eastAsia="맑은 고딕" w:hAnsi="맑은 고딕"/>
          <w:noProof/>
        </w:rPr>
        <w:tab/>
        <w:t xml:space="preserve">Nellensteijn, J., et al., </w:t>
      </w:r>
      <w:r w:rsidRPr="003957A2">
        <w:rPr>
          <w:rFonts w:ascii="맑은 고딕" w:eastAsia="맑은 고딕" w:hAnsi="맑은 고딕"/>
          <w:i/>
          <w:noProof/>
        </w:rPr>
        <w:t>Transforaminal endoscopic surgery for symptomatic lumbar disc herniations: a systematic review of the literature.</w:t>
      </w:r>
      <w:r w:rsidRPr="003957A2">
        <w:rPr>
          <w:rFonts w:ascii="맑은 고딕" w:eastAsia="맑은 고딕" w:hAnsi="맑은 고딕"/>
          <w:noProof/>
        </w:rPr>
        <w:t xml:space="preserve"> European Spine Journal, 2010. </w:t>
      </w:r>
      <w:r w:rsidRPr="003957A2">
        <w:rPr>
          <w:rFonts w:ascii="맑은 고딕" w:eastAsia="맑은 고딕" w:hAnsi="맑은 고딕"/>
          <w:b/>
          <w:noProof/>
        </w:rPr>
        <w:t>19</w:t>
      </w:r>
      <w:r w:rsidRPr="003957A2">
        <w:rPr>
          <w:rFonts w:ascii="맑은 고딕" w:eastAsia="맑은 고딕" w:hAnsi="맑은 고딕"/>
          <w:noProof/>
        </w:rPr>
        <w:t>(2): p. 181-204.</w:t>
      </w:r>
      <w:bookmarkEnd w:id="55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56" w:name="_ENREF_5"/>
      <w:r w:rsidRPr="003957A2">
        <w:rPr>
          <w:rFonts w:ascii="맑은 고딕" w:eastAsia="맑은 고딕" w:hAnsi="맑은 고딕"/>
          <w:noProof/>
        </w:rPr>
        <w:t>5.</w:t>
      </w:r>
      <w:r w:rsidRPr="003957A2">
        <w:rPr>
          <w:rFonts w:ascii="맑은 고딕" w:eastAsia="맑은 고딕" w:hAnsi="맑은 고딕"/>
          <w:noProof/>
        </w:rPr>
        <w:tab/>
        <w:t xml:space="preserve">Righesso, O., A. Falavigna, and O. Avanzi, </w:t>
      </w:r>
      <w:r w:rsidRPr="003957A2">
        <w:rPr>
          <w:rFonts w:ascii="맑은 고딕" w:eastAsia="맑은 고딕" w:hAnsi="맑은 고딕"/>
          <w:i/>
          <w:noProof/>
        </w:rPr>
        <w:t>Comparison of open discectomy with microendoscopic discectomy in lumbar disc herniations: results of a randomized controlled trial.</w:t>
      </w:r>
      <w:r w:rsidRPr="003957A2">
        <w:rPr>
          <w:rFonts w:ascii="맑은 고딕" w:eastAsia="맑은 고딕" w:hAnsi="맑은 고딕"/>
          <w:noProof/>
        </w:rPr>
        <w:t xml:space="preserve"> Neurosurgery, 2007. </w:t>
      </w:r>
      <w:r w:rsidRPr="003957A2">
        <w:rPr>
          <w:rFonts w:ascii="맑은 고딕" w:eastAsia="맑은 고딕" w:hAnsi="맑은 고딕"/>
          <w:b/>
          <w:noProof/>
        </w:rPr>
        <w:t>61</w:t>
      </w:r>
      <w:r w:rsidRPr="003957A2">
        <w:rPr>
          <w:rFonts w:ascii="맑은 고딕" w:eastAsia="맑은 고딕" w:hAnsi="맑은 고딕"/>
          <w:noProof/>
        </w:rPr>
        <w:t>(3): p. 545-9; discussion 549.</w:t>
      </w:r>
      <w:bookmarkEnd w:id="56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57" w:name="_ENREF_6"/>
      <w:r w:rsidRPr="003957A2">
        <w:rPr>
          <w:rFonts w:ascii="맑은 고딕" w:eastAsia="맑은 고딕" w:hAnsi="맑은 고딕"/>
          <w:noProof/>
        </w:rPr>
        <w:t>6.</w:t>
      </w:r>
      <w:r w:rsidRPr="003957A2">
        <w:rPr>
          <w:rFonts w:ascii="맑은 고딕" w:eastAsia="맑은 고딕" w:hAnsi="맑은 고딕"/>
          <w:noProof/>
        </w:rPr>
        <w:tab/>
        <w:t xml:space="preserve">Weinstein, J., et al., </w:t>
      </w:r>
      <w:r w:rsidRPr="003957A2">
        <w:rPr>
          <w:rFonts w:ascii="맑은 고딕" w:eastAsia="맑은 고딕" w:hAnsi="맑은 고딕"/>
          <w:i/>
          <w:noProof/>
        </w:rPr>
        <w:t>United States trends and regional variations in lumbar spine surgery: 1992–2003.</w:t>
      </w:r>
      <w:r w:rsidRPr="003957A2">
        <w:rPr>
          <w:rFonts w:ascii="맑은 고딕" w:eastAsia="맑은 고딕" w:hAnsi="맑은 고딕"/>
          <w:noProof/>
        </w:rPr>
        <w:t xml:space="preserve"> Spine, 2006. </w:t>
      </w:r>
      <w:r w:rsidRPr="003957A2">
        <w:rPr>
          <w:rFonts w:ascii="맑은 고딕" w:eastAsia="맑은 고딕" w:hAnsi="맑은 고딕"/>
          <w:b/>
          <w:noProof/>
        </w:rPr>
        <w:t>31</w:t>
      </w:r>
      <w:r w:rsidRPr="003957A2">
        <w:rPr>
          <w:rFonts w:ascii="맑은 고딕" w:eastAsia="맑은 고딕" w:hAnsi="맑은 고딕"/>
          <w:noProof/>
        </w:rPr>
        <w:t>(23): p. 2707.</w:t>
      </w:r>
      <w:bookmarkEnd w:id="57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58" w:name="_ENREF_7"/>
      <w:r w:rsidRPr="003957A2">
        <w:rPr>
          <w:rFonts w:ascii="맑은 고딕" w:eastAsia="맑은 고딕" w:hAnsi="맑은 고딕"/>
          <w:noProof/>
        </w:rPr>
        <w:t>7.</w:t>
      </w:r>
      <w:r w:rsidRPr="003957A2">
        <w:rPr>
          <w:rFonts w:ascii="맑은 고딕" w:eastAsia="맑은 고딕" w:hAnsi="맑은 고딕"/>
          <w:noProof/>
        </w:rPr>
        <w:tab/>
        <w:t xml:space="preserve">Koes, B., M. Van Tulder, and W. Peul, </w:t>
      </w:r>
      <w:r w:rsidRPr="003957A2">
        <w:rPr>
          <w:rFonts w:ascii="맑은 고딕" w:eastAsia="맑은 고딕" w:hAnsi="맑은 고딕"/>
          <w:i/>
          <w:noProof/>
        </w:rPr>
        <w:t>Diagnosis and treatment of sciatica.</w:t>
      </w:r>
      <w:r w:rsidRPr="003957A2">
        <w:rPr>
          <w:rFonts w:ascii="맑은 고딕" w:eastAsia="맑은 고딕" w:hAnsi="맑은 고딕"/>
          <w:noProof/>
        </w:rPr>
        <w:t xml:space="preserve"> BMJ: British Medical Journal, 2007. </w:t>
      </w:r>
      <w:r w:rsidRPr="003957A2">
        <w:rPr>
          <w:rFonts w:ascii="맑은 고딕" w:eastAsia="맑은 고딕" w:hAnsi="맑은 고딕"/>
          <w:b/>
          <w:noProof/>
        </w:rPr>
        <w:t>334</w:t>
      </w:r>
      <w:r w:rsidRPr="003957A2">
        <w:rPr>
          <w:rFonts w:ascii="맑은 고딕" w:eastAsia="맑은 고딕" w:hAnsi="맑은 고딕"/>
          <w:noProof/>
        </w:rPr>
        <w:t>(7607): p. 1313.</w:t>
      </w:r>
      <w:bookmarkEnd w:id="58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59" w:name="_ENREF_8"/>
      <w:r w:rsidRPr="003957A2">
        <w:rPr>
          <w:rFonts w:ascii="맑은 고딕" w:eastAsia="맑은 고딕" w:hAnsi="맑은 고딕"/>
          <w:noProof/>
        </w:rPr>
        <w:t>8.</w:t>
      </w:r>
      <w:r w:rsidRPr="003957A2">
        <w:rPr>
          <w:rFonts w:ascii="맑은 고딕" w:eastAsia="맑은 고딕" w:hAnsi="맑은 고딕"/>
          <w:noProof/>
        </w:rPr>
        <w:tab/>
        <w:t xml:space="preserve">Weber, H., </w:t>
      </w:r>
      <w:r w:rsidRPr="003957A2">
        <w:rPr>
          <w:rFonts w:ascii="맑은 고딕" w:eastAsia="맑은 고딕" w:hAnsi="맑은 고딕"/>
          <w:i/>
          <w:noProof/>
        </w:rPr>
        <w:t>Lumbar disc herniation. A controlled, prospective study with ten years of observation.</w:t>
      </w:r>
      <w:r w:rsidRPr="003957A2">
        <w:rPr>
          <w:rFonts w:ascii="맑은 고딕" w:eastAsia="맑은 고딕" w:hAnsi="맑은 고딕"/>
          <w:noProof/>
        </w:rPr>
        <w:t xml:space="preserve"> Spine (Phila Pa 1976), 1983. </w:t>
      </w:r>
      <w:r w:rsidRPr="003957A2">
        <w:rPr>
          <w:rFonts w:ascii="맑은 고딕" w:eastAsia="맑은 고딕" w:hAnsi="맑은 고딕"/>
          <w:b/>
          <w:noProof/>
        </w:rPr>
        <w:t>8</w:t>
      </w:r>
      <w:r w:rsidRPr="003957A2">
        <w:rPr>
          <w:rFonts w:ascii="맑은 고딕" w:eastAsia="맑은 고딕" w:hAnsi="맑은 고딕"/>
          <w:noProof/>
        </w:rPr>
        <w:t>(2): p. 131-40.</w:t>
      </w:r>
      <w:bookmarkEnd w:id="59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60" w:name="_ENREF_9"/>
      <w:r w:rsidRPr="003957A2">
        <w:rPr>
          <w:rFonts w:ascii="맑은 고딕" w:eastAsia="맑은 고딕" w:hAnsi="맑은 고딕"/>
          <w:noProof/>
        </w:rPr>
        <w:t>9.</w:t>
      </w:r>
      <w:r w:rsidRPr="003957A2">
        <w:rPr>
          <w:rFonts w:ascii="맑은 고딕" w:eastAsia="맑은 고딕" w:hAnsi="맑은 고딕"/>
          <w:noProof/>
        </w:rPr>
        <w:tab/>
        <w:t xml:space="preserve">Schizas, C., E. Tsiridis, and J. Saksena, </w:t>
      </w:r>
      <w:r w:rsidRPr="003957A2">
        <w:rPr>
          <w:rFonts w:ascii="맑은 고딕" w:eastAsia="맑은 고딕" w:hAnsi="맑은 고딕"/>
          <w:i/>
          <w:noProof/>
        </w:rPr>
        <w:t>Microendoscopic discectomy compared with standard microsurgical discectomy for treatment of uncontained or large contained disc herniations.</w:t>
      </w:r>
      <w:r w:rsidRPr="003957A2">
        <w:rPr>
          <w:rFonts w:ascii="맑은 고딕" w:eastAsia="맑은 고딕" w:hAnsi="맑은 고딕"/>
          <w:noProof/>
        </w:rPr>
        <w:t xml:space="preserve"> Neurosurgery, 2005. </w:t>
      </w:r>
      <w:r w:rsidRPr="003957A2">
        <w:rPr>
          <w:rFonts w:ascii="맑은 고딕" w:eastAsia="맑은 고딕" w:hAnsi="맑은 고딕"/>
          <w:b/>
          <w:noProof/>
        </w:rPr>
        <w:t>57</w:t>
      </w:r>
      <w:r w:rsidRPr="003957A2">
        <w:rPr>
          <w:rFonts w:ascii="맑은 고딕" w:eastAsia="맑은 고딕" w:hAnsi="맑은 고딕"/>
          <w:noProof/>
        </w:rPr>
        <w:t>(4 Suppl): p. 357-60; discussion 357-60.</w:t>
      </w:r>
      <w:bookmarkEnd w:id="60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61" w:name="_ENREF_10"/>
      <w:r w:rsidRPr="003957A2">
        <w:rPr>
          <w:rFonts w:ascii="맑은 고딕" w:eastAsia="맑은 고딕" w:hAnsi="맑은 고딕"/>
          <w:noProof/>
        </w:rPr>
        <w:t>10.</w:t>
      </w:r>
      <w:r w:rsidRPr="003957A2">
        <w:rPr>
          <w:rFonts w:ascii="맑은 고딕" w:eastAsia="맑은 고딕" w:hAnsi="맑은 고딕"/>
          <w:noProof/>
        </w:rPr>
        <w:tab/>
        <w:t xml:space="preserve">Mixter, W.J. and J.S. Barr, </w:t>
      </w:r>
      <w:r w:rsidRPr="003957A2">
        <w:rPr>
          <w:rFonts w:ascii="맑은 고딕" w:eastAsia="맑은 고딕" w:hAnsi="맑은 고딕"/>
          <w:i/>
          <w:noProof/>
        </w:rPr>
        <w:t>Rupture of intervertebral disc with involvement of the spinal canal.</w:t>
      </w:r>
      <w:r w:rsidRPr="003957A2">
        <w:rPr>
          <w:rFonts w:ascii="맑은 고딕" w:eastAsia="맑은 고딕" w:hAnsi="맑은 고딕"/>
          <w:noProof/>
        </w:rPr>
        <w:t xml:space="preserve"> N Engl J Med., 1934. </w:t>
      </w:r>
      <w:r w:rsidRPr="003957A2">
        <w:rPr>
          <w:rFonts w:ascii="맑은 고딕" w:eastAsia="맑은 고딕" w:hAnsi="맑은 고딕"/>
          <w:b/>
          <w:noProof/>
        </w:rPr>
        <w:t>211</w:t>
      </w:r>
      <w:r w:rsidRPr="003957A2">
        <w:rPr>
          <w:rFonts w:ascii="맑은 고딕" w:eastAsia="맑은 고딕" w:hAnsi="맑은 고딕"/>
          <w:noProof/>
        </w:rPr>
        <w:t>: p. 210-5.</w:t>
      </w:r>
      <w:bookmarkEnd w:id="61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62" w:name="_ENREF_11"/>
      <w:r w:rsidRPr="003957A2">
        <w:rPr>
          <w:rFonts w:ascii="맑은 고딕" w:eastAsia="맑은 고딕" w:hAnsi="맑은 고딕"/>
          <w:noProof/>
        </w:rPr>
        <w:t>11.</w:t>
      </w:r>
      <w:r w:rsidRPr="003957A2">
        <w:rPr>
          <w:rFonts w:ascii="맑은 고딕" w:eastAsia="맑은 고딕" w:hAnsi="맑은 고딕"/>
          <w:noProof/>
        </w:rPr>
        <w:tab/>
        <w:t xml:space="preserve">Yasargil, M.G., </w:t>
      </w:r>
      <w:r w:rsidRPr="003957A2">
        <w:rPr>
          <w:rFonts w:ascii="맑은 고딕" w:eastAsia="맑은 고딕" w:hAnsi="맑은 고딕"/>
          <w:i/>
          <w:noProof/>
        </w:rPr>
        <w:t>Microsurgical operation for herniated disc, in: Wullenweber R, Brock M, Hamer J, Klinger M, Spoerri O, editors.</w:t>
      </w:r>
      <w:r w:rsidRPr="003957A2">
        <w:rPr>
          <w:rFonts w:ascii="맑은 고딕" w:eastAsia="맑은 고딕" w:hAnsi="맑은 고딕"/>
          <w:noProof/>
        </w:rPr>
        <w:t xml:space="preserve"> Advances in Neurosurgery. Berlin: Springer-Verlag, 1977: p. p. 81.</w:t>
      </w:r>
      <w:bookmarkEnd w:id="62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i/>
          <w:noProof/>
        </w:rPr>
      </w:pPr>
      <w:bookmarkStart w:id="63" w:name="_ENREF_12"/>
      <w:r w:rsidRPr="003957A2">
        <w:rPr>
          <w:rFonts w:ascii="맑은 고딕" w:eastAsia="맑은 고딕" w:hAnsi="맑은 고딕"/>
          <w:noProof/>
        </w:rPr>
        <w:lastRenderedPageBreak/>
        <w:t>12.</w:t>
      </w:r>
      <w:r w:rsidRPr="003957A2">
        <w:rPr>
          <w:rFonts w:ascii="맑은 고딕" w:eastAsia="맑은 고딕" w:hAnsi="맑은 고딕"/>
          <w:noProof/>
        </w:rPr>
        <w:tab/>
        <w:t xml:space="preserve">Caspar, W., </w:t>
      </w:r>
      <w:r w:rsidRPr="003957A2">
        <w:rPr>
          <w:rFonts w:ascii="맑은 고딕" w:eastAsia="맑은 고딕" w:hAnsi="맑은 고딕"/>
          <w:i/>
          <w:noProof/>
        </w:rPr>
        <w:t>A new surgical procedure for lumbar disc herniation causing less tissue damage through a microsurgical</w:t>
      </w:r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r w:rsidRPr="003957A2">
        <w:rPr>
          <w:rFonts w:ascii="맑은 고딕" w:eastAsia="맑은 고딕" w:hAnsi="맑은 고딕"/>
          <w:i/>
          <w:noProof/>
        </w:rPr>
        <w:t>approach, in: Wullenweber R, Brock M, Hamer J, Klinger M, Spoerri O, editors.</w:t>
      </w:r>
      <w:r w:rsidRPr="003957A2">
        <w:rPr>
          <w:rFonts w:ascii="맑은 고딕" w:eastAsia="맑은 고딕" w:hAnsi="맑은 고딕"/>
          <w:noProof/>
        </w:rPr>
        <w:t xml:space="preserve"> Advances in Neurosurgery. Berlin: Springer-Verlag, 1977: p. pp. 74–7.</w:t>
      </w:r>
      <w:bookmarkEnd w:id="63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64" w:name="_ENREF_13"/>
      <w:r w:rsidRPr="003957A2">
        <w:rPr>
          <w:rFonts w:ascii="맑은 고딕" w:eastAsia="맑은 고딕" w:hAnsi="맑은 고딕"/>
          <w:noProof/>
        </w:rPr>
        <w:t>13.</w:t>
      </w:r>
      <w:r w:rsidRPr="003957A2">
        <w:rPr>
          <w:rFonts w:ascii="맑은 고딕" w:eastAsia="맑은 고딕" w:hAnsi="맑은 고딕"/>
          <w:noProof/>
        </w:rPr>
        <w:tab/>
        <w:t xml:space="preserve">Williams, R.W., </w:t>
      </w:r>
      <w:r w:rsidRPr="003957A2">
        <w:rPr>
          <w:rFonts w:ascii="맑은 고딕" w:eastAsia="맑은 고딕" w:hAnsi="맑은 고딕"/>
          <w:i/>
          <w:noProof/>
        </w:rPr>
        <w:t>Microlumbar discectomy: A conservative approach to the virgin herniated lumbar disc.</w:t>
      </w:r>
      <w:r w:rsidRPr="003957A2">
        <w:rPr>
          <w:rFonts w:ascii="맑은 고딕" w:eastAsia="맑은 고딕" w:hAnsi="맑은 고딕"/>
          <w:noProof/>
        </w:rPr>
        <w:t xml:space="preserve"> Spine, 1978. </w:t>
      </w:r>
      <w:r w:rsidRPr="003957A2">
        <w:rPr>
          <w:rFonts w:ascii="맑은 고딕" w:eastAsia="맑은 고딕" w:hAnsi="맑은 고딕"/>
          <w:b/>
          <w:noProof/>
        </w:rPr>
        <w:t>3</w:t>
      </w:r>
      <w:r w:rsidRPr="003957A2">
        <w:rPr>
          <w:rFonts w:ascii="맑은 고딕" w:eastAsia="맑은 고딕" w:hAnsi="맑은 고딕"/>
          <w:noProof/>
        </w:rPr>
        <w:t>: p. 175-182.</w:t>
      </w:r>
      <w:bookmarkEnd w:id="64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65" w:name="_ENREF_14"/>
      <w:r w:rsidRPr="003957A2">
        <w:rPr>
          <w:rFonts w:ascii="맑은 고딕" w:eastAsia="맑은 고딕" w:hAnsi="맑은 고딕"/>
          <w:noProof/>
        </w:rPr>
        <w:t>14.</w:t>
      </w:r>
      <w:r w:rsidRPr="003957A2">
        <w:rPr>
          <w:rFonts w:ascii="맑은 고딕" w:eastAsia="맑은 고딕" w:hAnsi="맑은 고딕"/>
          <w:noProof/>
        </w:rPr>
        <w:tab/>
        <w:t xml:space="preserve">Schreiber, A. and Y. Suezawa, </w:t>
      </w:r>
      <w:r w:rsidRPr="003957A2">
        <w:rPr>
          <w:rFonts w:ascii="맑은 고딕" w:eastAsia="맑은 고딕" w:hAnsi="맑은 고딕"/>
          <w:i/>
          <w:noProof/>
        </w:rPr>
        <w:t>Transdiscoscopic percutaneous nucleotomy in disc herniation.</w:t>
      </w:r>
      <w:r w:rsidRPr="003957A2">
        <w:rPr>
          <w:rFonts w:ascii="맑은 고딕" w:eastAsia="맑은 고딕" w:hAnsi="맑은 고딕"/>
          <w:noProof/>
        </w:rPr>
        <w:t xml:space="preserve"> Orthop Rev, 1986. </w:t>
      </w:r>
      <w:r w:rsidRPr="003957A2">
        <w:rPr>
          <w:rFonts w:ascii="맑은 고딕" w:eastAsia="맑은 고딕" w:hAnsi="맑은 고딕"/>
          <w:b/>
          <w:noProof/>
        </w:rPr>
        <w:t>15</w:t>
      </w:r>
      <w:r w:rsidRPr="003957A2">
        <w:rPr>
          <w:rFonts w:ascii="맑은 고딕" w:eastAsia="맑은 고딕" w:hAnsi="맑은 고딕"/>
          <w:noProof/>
        </w:rPr>
        <w:t>: p. 35-8.</w:t>
      </w:r>
      <w:bookmarkEnd w:id="65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66" w:name="_ENREF_15"/>
      <w:r w:rsidRPr="003957A2">
        <w:rPr>
          <w:rFonts w:ascii="맑은 고딕" w:eastAsia="맑은 고딕" w:hAnsi="맑은 고딕"/>
          <w:noProof/>
        </w:rPr>
        <w:t>15.</w:t>
      </w:r>
      <w:r w:rsidRPr="003957A2">
        <w:rPr>
          <w:rFonts w:ascii="맑은 고딕" w:eastAsia="맑은 고딕" w:hAnsi="맑은 고딕"/>
          <w:noProof/>
        </w:rPr>
        <w:tab/>
        <w:t xml:space="preserve">Mayer, H.M. and M. Brock, </w:t>
      </w:r>
      <w:r w:rsidRPr="003957A2">
        <w:rPr>
          <w:rFonts w:ascii="맑은 고딕" w:eastAsia="맑은 고딕" w:hAnsi="맑은 고딕"/>
          <w:i/>
          <w:noProof/>
        </w:rPr>
        <w:t>Percutaneous endoscopic discectomy:Surgical technique and preliminary results compared to microsurgical discectomy.</w:t>
      </w:r>
      <w:r w:rsidRPr="003957A2">
        <w:rPr>
          <w:rFonts w:ascii="맑은 고딕" w:eastAsia="맑은 고딕" w:hAnsi="맑은 고딕"/>
          <w:noProof/>
        </w:rPr>
        <w:t xml:space="preserve"> J Neurosurg, 1993. </w:t>
      </w:r>
      <w:r w:rsidRPr="003957A2">
        <w:rPr>
          <w:rFonts w:ascii="맑은 고딕" w:eastAsia="맑은 고딕" w:hAnsi="맑은 고딕"/>
          <w:b/>
          <w:noProof/>
        </w:rPr>
        <w:t>78</w:t>
      </w:r>
      <w:r w:rsidRPr="003957A2">
        <w:rPr>
          <w:rFonts w:ascii="맑은 고딕" w:eastAsia="맑은 고딕" w:hAnsi="맑은 고딕"/>
          <w:noProof/>
        </w:rPr>
        <w:t>: p. 216-25.</w:t>
      </w:r>
      <w:bookmarkEnd w:id="66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67" w:name="_ENREF_16"/>
      <w:r w:rsidRPr="003957A2">
        <w:rPr>
          <w:rFonts w:ascii="맑은 고딕" w:eastAsia="맑은 고딕" w:hAnsi="맑은 고딕"/>
          <w:noProof/>
        </w:rPr>
        <w:t>16.</w:t>
      </w:r>
      <w:r w:rsidRPr="003957A2">
        <w:rPr>
          <w:rFonts w:ascii="맑은 고딕" w:eastAsia="맑은 고딕" w:hAnsi="맑은 고딕"/>
          <w:noProof/>
        </w:rPr>
        <w:tab/>
        <w:t xml:space="preserve">Foley, K.T. and M.M. Smith, </w:t>
      </w:r>
      <w:r w:rsidRPr="003957A2">
        <w:rPr>
          <w:rFonts w:ascii="맑은 고딕" w:eastAsia="맑은 고딕" w:hAnsi="맑은 고딕"/>
          <w:i/>
          <w:noProof/>
        </w:rPr>
        <w:t>Microendoscopic discectomy.</w:t>
      </w:r>
      <w:r w:rsidRPr="003957A2">
        <w:rPr>
          <w:rFonts w:ascii="맑은 고딕" w:eastAsia="맑은 고딕" w:hAnsi="맑은 고딕"/>
          <w:noProof/>
        </w:rPr>
        <w:t xml:space="preserve"> Tech Neurosurg., 1997. </w:t>
      </w:r>
      <w:r w:rsidRPr="003957A2">
        <w:rPr>
          <w:rFonts w:ascii="맑은 고딕" w:eastAsia="맑은 고딕" w:hAnsi="맑은 고딕"/>
          <w:b/>
          <w:noProof/>
        </w:rPr>
        <w:t>3</w:t>
      </w:r>
      <w:r w:rsidRPr="003957A2">
        <w:rPr>
          <w:rFonts w:ascii="맑은 고딕" w:eastAsia="맑은 고딕" w:hAnsi="맑은 고딕"/>
          <w:noProof/>
        </w:rPr>
        <w:t>: p. 301-7.</w:t>
      </w:r>
      <w:bookmarkEnd w:id="67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68" w:name="_ENREF_17"/>
      <w:r w:rsidRPr="003957A2">
        <w:rPr>
          <w:rFonts w:ascii="맑은 고딕" w:eastAsia="맑은 고딕" w:hAnsi="맑은 고딕"/>
          <w:noProof/>
        </w:rPr>
        <w:t>17.</w:t>
      </w:r>
      <w:r w:rsidRPr="003957A2">
        <w:rPr>
          <w:rFonts w:ascii="맑은 고딕" w:eastAsia="맑은 고딕" w:hAnsi="맑은 고딕"/>
          <w:noProof/>
        </w:rPr>
        <w:tab/>
        <w:t xml:space="preserve">RON, R.I. and D.A. CARLOS, </w:t>
      </w:r>
      <w:r w:rsidRPr="003957A2">
        <w:rPr>
          <w:rFonts w:ascii="맑은 고딕" w:eastAsia="맑은 고딕" w:hAnsi="맑은 고딕"/>
          <w:i/>
          <w:noProof/>
        </w:rPr>
        <w:t>Lumbar microdiscectomy and microendoscopic discectomy.</w:t>
      </w:r>
      <w:r w:rsidRPr="003957A2">
        <w:rPr>
          <w:rFonts w:ascii="맑은 고딕" w:eastAsia="맑은 고딕" w:hAnsi="맑은 고딕"/>
          <w:noProof/>
        </w:rPr>
        <w:t xml:space="preserve"> Minimally Invasive Therapy, 2006. </w:t>
      </w:r>
      <w:r w:rsidRPr="003957A2">
        <w:rPr>
          <w:rFonts w:ascii="맑은 고딕" w:eastAsia="맑은 고딕" w:hAnsi="맑은 고딕"/>
          <w:b/>
          <w:noProof/>
        </w:rPr>
        <w:t>15</w:t>
      </w:r>
      <w:r w:rsidRPr="003957A2">
        <w:rPr>
          <w:rFonts w:ascii="맑은 고딕" w:eastAsia="맑은 고딕" w:hAnsi="맑은 고딕"/>
          <w:noProof/>
        </w:rPr>
        <w:t>(5): p. 267-270.</w:t>
      </w:r>
      <w:bookmarkEnd w:id="68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69" w:name="_ENREF_18"/>
      <w:r w:rsidRPr="003957A2">
        <w:rPr>
          <w:rFonts w:ascii="맑은 고딕" w:eastAsia="맑은 고딕" w:hAnsi="맑은 고딕"/>
          <w:noProof/>
        </w:rPr>
        <w:t>18.</w:t>
      </w:r>
      <w:r w:rsidRPr="003957A2">
        <w:rPr>
          <w:rFonts w:ascii="맑은 고딕" w:eastAsia="맑은 고딕" w:hAnsi="맑은 고딕"/>
          <w:noProof/>
        </w:rPr>
        <w:tab/>
        <w:t xml:space="preserve">Wu, X., et al., </w:t>
      </w:r>
      <w:r w:rsidRPr="003957A2">
        <w:rPr>
          <w:rFonts w:ascii="맑은 고딕" w:eastAsia="맑은 고딕" w:hAnsi="맑은 고딕"/>
          <w:i/>
          <w:noProof/>
        </w:rPr>
        <w:t>Microendoscopic Discectomy for Lumbar Disc Herniation:Surgical Technique and Outcome in 873 Consecutive Cases.</w:t>
      </w:r>
      <w:r w:rsidRPr="003957A2">
        <w:rPr>
          <w:rFonts w:ascii="맑은 고딕" w:eastAsia="맑은 고딕" w:hAnsi="맑은 고딕"/>
          <w:noProof/>
        </w:rPr>
        <w:t xml:space="preserve"> SPINE, 2006. </w:t>
      </w:r>
      <w:r w:rsidRPr="003957A2">
        <w:rPr>
          <w:rFonts w:ascii="맑은 고딕" w:eastAsia="맑은 고딕" w:hAnsi="맑은 고딕"/>
          <w:b/>
          <w:noProof/>
        </w:rPr>
        <w:t>31</w:t>
      </w:r>
      <w:r w:rsidRPr="003957A2">
        <w:rPr>
          <w:rFonts w:ascii="맑은 고딕" w:eastAsia="맑은 고딕" w:hAnsi="맑은 고딕"/>
          <w:noProof/>
        </w:rPr>
        <w:t>(23): p. 2689-2694.</w:t>
      </w:r>
      <w:bookmarkEnd w:id="69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70" w:name="_ENREF_19"/>
      <w:r w:rsidRPr="003957A2">
        <w:rPr>
          <w:rFonts w:ascii="맑은 고딕" w:eastAsia="맑은 고딕" w:hAnsi="맑은 고딕"/>
          <w:noProof/>
        </w:rPr>
        <w:t>19.</w:t>
      </w:r>
      <w:r w:rsidRPr="003957A2">
        <w:rPr>
          <w:rFonts w:ascii="맑은 고딕" w:eastAsia="맑은 고딕" w:hAnsi="맑은 고딕"/>
          <w:noProof/>
        </w:rPr>
        <w:tab/>
        <w:t xml:space="preserve">Jin, K.M., et al., </w:t>
      </w:r>
      <w:r w:rsidRPr="003957A2">
        <w:rPr>
          <w:rFonts w:ascii="맑은 고딕" w:eastAsia="맑은 고딕" w:hAnsi="맑은 고딕"/>
          <w:i/>
          <w:noProof/>
        </w:rPr>
        <w:t>Targeted percutaneous transforaminal endoscopic diskectomy in 295 patients: comparison with results of microscopic diskectomy.</w:t>
      </w:r>
      <w:r w:rsidRPr="003957A2">
        <w:rPr>
          <w:rFonts w:ascii="맑은 고딕" w:eastAsia="맑은 고딕" w:hAnsi="맑은 고딕"/>
          <w:noProof/>
        </w:rPr>
        <w:t xml:space="preserve"> Surgical Neurology, 2007. </w:t>
      </w:r>
      <w:r w:rsidRPr="003957A2">
        <w:rPr>
          <w:rFonts w:ascii="맑은 고딕" w:eastAsia="맑은 고딕" w:hAnsi="맑은 고딕"/>
          <w:b/>
          <w:noProof/>
        </w:rPr>
        <w:t>68</w:t>
      </w:r>
      <w:r w:rsidRPr="003957A2">
        <w:rPr>
          <w:rFonts w:ascii="맑은 고딕" w:eastAsia="맑은 고딕" w:hAnsi="맑은 고딕"/>
          <w:noProof/>
        </w:rPr>
        <w:t>: p. 623- 631.</w:t>
      </w:r>
      <w:bookmarkEnd w:id="70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71" w:name="_ENREF_20"/>
      <w:r w:rsidRPr="003957A2">
        <w:rPr>
          <w:rFonts w:ascii="맑은 고딕" w:eastAsia="맑은 고딕" w:hAnsi="맑은 고딕"/>
          <w:noProof/>
        </w:rPr>
        <w:t>20.</w:t>
      </w:r>
      <w:r w:rsidRPr="003957A2">
        <w:rPr>
          <w:rFonts w:ascii="맑은 고딕" w:eastAsia="맑은 고딕" w:hAnsi="맑은 고딕"/>
          <w:noProof/>
        </w:rPr>
        <w:tab/>
        <w:t xml:space="preserve">Orlando, R., F. Asdrubal, and A. Osmar, </w:t>
      </w:r>
      <w:r w:rsidRPr="003957A2">
        <w:rPr>
          <w:rFonts w:ascii="맑은 고딕" w:eastAsia="맑은 고딕" w:hAnsi="맑은 고딕"/>
          <w:i/>
          <w:noProof/>
        </w:rPr>
        <w:t>Comparison of Open Discectomy With Microendoscopic Discectomy in Lumbar Disc Herniations : Results of A Randomized Controlled Trial.</w:t>
      </w:r>
      <w:r w:rsidRPr="003957A2">
        <w:rPr>
          <w:rFonts w:ascii="맑은 고딕" w:eastAsia="맑은 고딕" w:hAnsi="맑은 고딕"/>
          <w:noProof/>
        </w:rPr>
        <w:t xml:space="preserve"> Neurosurgery 2007. </w:t>
      </w:r>
      <w:r w:rsidRPr="003957A2">
        <w:rPr>
          <w:rFonts w:ascii="맑은 고딕" w:eastAsia="맑은 고딕" w:hAnsi="맑은 고딕"/>
          <w:b/>
          <w:noProof/>
        </w:rPr>
        <w:t>61</w:t>
      </w:r>
      <w:r w:rsidRPr="003957A2">
        <w:rPr>
          <w:rFonts w:ascii="맑은 고딕" w:eastAsia="맑은 고딕" w:hAnsi="맑은 고딕"/>
          <w:noProof/>
        </w:rPr>
        <w:t>: p. 545-549.</w:t>
      </w:r>
      <w:bookmarkEnd w:id="71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i/>
          <w:noProof/>
        </w:rPr>
      </w:pPr>
      <w:bookmarkStart w:id="72" w:name="_ENREF_21"/>
      <w:r w:rsidRPr="003957A2">
        <w:rPr>
          <w:rFonts w:ascii="맑은 고딕" w:eastAsia="맑은 고딕" w:hAnsi="맑은 고딕"/>
          <w:noProof/>
        </w:rPr>
        <w:t>21.</w:t>
      </w:r>
      <w:r w:rsidRPr="003957A2">
        <w:rPr>
          <w:rFonts w:ascii="맑은 고딕" w:eastAsia="맑은 고딕" w:hAnsi="맑은 고딕"/>
          <w:noProof/>
        </w:rPr>
        <w:tab/>
        <w:t xml:space="preserve">Sebastian, R., et al., </w:t>
      </w:r>
      <w:r w:rsidRPr="003957A2">
        <w:rPr>
          <w:rFonts w:ascii="맑은 고딕" w:eastAsia="맑은 고딕" w:hAnsi="맑은 고딕"/>
          <w:i/>
          <w:noProof/>
        </w:rPr>
        <w:t>Full-Endoscopic Interlaminar and Transforaminal Lumbar Discectomy Versus Conventional Microsurgical Technique</w:t>
      </w:r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r w:rsidRPr="003957A2">
        <w:rPr>
          <w:rFonts w:ascii="맑은 고딕" w:eastAsia="맑은 고딕" w:hAnsi="맑은 고딕"/>
          <w:i/>
          <w:noProof/>
        </w:rPr>
        <w:t>A Prospective, Randomized, Controlled Study.</w:t>
      </w:r>
      <w:r w:rsidRPr="003957A2">
        <w:rPr>
          <w:rFonts w:ascii="맑은 고딕" w:eastAsia="맑은 고딕" w:hAnsi="맑은 고딕"/>
          <w:noProof/>
        </w:rPr>
        <w:t xml:space="preserve"> SPINE, 2008 </w:t>
      </w:r>
      <w:r w:rsidRPr="003957A2">
        <w:rPr>
          <w:rFonts w:ascii="맑은 고딕" w:eastAsia="맑은 고딕" w:hAnsi="맑은 고딕"/>
          <w:b/>
          <w:noProof/>
        </w:rPr>
        <w:t>33</w:t>
      </w:r>
      <w:r w:rsidRPr="003957A2">
        <w:rPr>
          <w:rFonts w:ascii="맑은 고딕" w:eastAsia="맑은 고딕" w:hAnsi="맑은 고딕"/>
          <w:noProof/>
        </w:rPr>
        <w:t>(9): p. 931-939.</w:t>
      </w:r>
      <w:bookmarkEnd w:id="72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73" w:name="_ENREF_22"/>
      <w:r w:rsidRPr="003957A2">
        <w:rPr>
          <w:rFonts w:ascii="맑은 고딕" w:eastAsia="맑은 고딕" w:hAnsi="맑은 고딕"/>
          <w:noProof/>
        </w:rPr>
        <w:t>22.</w:t>
      </w:r>
      <w:r w:rsidRPr="003957A2">
        <w:rPr>
          <w:rFonts w:ascii="맑은 고딕" w:eastAsia="맑은 고딕" w:hAnsi="맑은 고딕"/>
          <w:noProof/>
        </w:rPr>
        <w:tab/>
        <w:t xml:space="preserve">Kotryna, V., S. Bronius, and A.V. Kazys, </w:t>
      </w:r>
      <w:r w:rsidRPr="003957A2">
        <w:rPr>
          <w:rFonts w:ascii="맑은 고딕" w:eastAsia="맑은 고딕" w:hAnsi="맑은 고딕"/>
          <w:i/>
          <w:noProof/>
        </w:rPr>
        <w:t>Clinical outcomes of patients with lumbar disc herniation, selected for one-level open-discectomy and microdiscectomy.</w:t>
      </w:r>
      <w:r w:rsidRPr="003957A2">
        <w:rPr>
          <w:rFonts w:ascii="맑은 고딕" w:eastAsia="맑은 고딕" w:hAnsi="맑은 고딕"/>
          <w:noProof/>
        </w:rPr>
        <w:t xml:space="preserve"> Eur Spine J 2010 </w:t>
      </w:r>
      <w:r w:rsidRPr="003957A2">
        <w:rPr>
          <w:rFonts w:ascii="맑은 고딕" w:eastAsia="맑은 고딕" w:hAnsi="맑은 고딕"/>
          <w:b/>
          <w:noProof/>
        </w:rPr>
        <w:t>19</w:t>
      </w:r>
      <w:r w:rsidRPr="003957A2">
        <w:rPr>
          <w:rFonts w:ascii="맑은 고딕" w:eastAsia="맑은 고딕" w:hAnsi="맑은 고딕"/>
          <w:noProof/>
        </w:rPr>
        <w:t>: p. 1450-1458.</w:t>
      </w:r>
      <w:bookmarkEnd w:id="73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74" w:name="_ENREF_23"/>
      <w:r w:rsidRPr="003957A2">
        <w:rPr>
          <w:rFonts w:ascii="맑은 고딕" w:eastAsia="맑은 고딕" w:hAnsi="맑은 고딕"/>
          <w:noProof/>
        </w:rPr>
        <w:t>23.</w:t>
      </w:r>
      <w:r w:rsidRPr="003957A2">
        <w:rPr>
          <w:rFonts w:ascii="맑은 고딕" w:eastAsia="맑은 고딕" w:hAnsi="맑은 고딕"/>
          <w:noProof/>
        </w:rPr>
        <w:tab/>
        <w:t xml:space="preserve">Fager, C.A. and S.R. Freidberg, </w:t>
      </w:r>
      <w:r w:rsidRPr="003957A2">
        <w:rPr>
          <w:rFonts w:ascii="맑은 고딕" w:eastAsia="맑은 고딕" w:hAnsi="맑은 고딕"/>
          <w:i/>
          <w:noProof/>
        </w:rPr>
        <w:t>Analysis of failures and poor results of lumbar spine surgery.</w:t>
      </w:r>
      <w:r w:rsidRPr="003957A2">
        <w:rPr>
          <w:rFonts w:ascii="맑은 고딕" w:eastAsia="맑은 고딕" w:hAnsi="맑은 고딕"/>
          <w:noProof/>
        </w:rPr>
        <w:t xml:space="preserve"> Spine (Phila Pa 1976), 1980. </w:t>
      </w:r>
      <w:r w:rsidRPr="003957A2">
        <w:rPr>
          <w:rFonts w:ascii="맑은 고딕" w:eastAsia="맑은 고딕" w:hAnsi="맑은 고딕"/>
          <w:b/>
          <w:noProof/>
        </w:rPr>
        <w:t>5</w:t>
      </w:r>
      <w:r w:rsidRPr="003957A2">
        <w:rPr>
          <w:rFonts w:ascii="맑은 고딕" w:eastAsia="맑은 고딕" w:hAnsi="맑은 고딕"/>
          <w:noProof/>
        </w:rPr>
        <w:t>(1): p. 87-94.</w:t>
      </w:r>
      <w:bookmarkEnd w:id="74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75" w:name="_ENREF_24"/>
      <w:r w:rsidRPr="003957A2">
        <w:rPr>
          <w:rFonts w:ascii="맑은 고딕" w:eastAsia="맑은 고딕" w:hAnsi="맑은 고딕"/>
          <w:noProof/>
        </w:rPr>
        <w:t>24.</w:t>
      </w:r>
      <w:r w:rsidRPr="003957A2">
        <w:rPr>
          <w:rFonts w:ascii="맑은 고딕" w:eastAsia="맑은 고딕" w:hAnsi="맑은 고딕"/>
          <w:noProof/>
        </w:rPr>
        <w:tab/>
        <w:t xml:space="preserve">Davis, R.A., </w:t>
      </w:r>
      <w:r w:rsidRPr="003957A2">
        <w:rPr>
          <w:rFonts w:ascii="맑은 고딕" w:eastAsia="맑은 고딕" w:hAnsi="맑은 고딕"/>
          <w:i/>
          <w:noProof/>
        </w:rPr>
        <w:t>A long-term outcome analysis of 984 surgically treated herniated lumbar discs.</w:t>
      </w:r>
      <w:r w:rsidRPr="003957A2">
        <w:rPr>
          <w:rFonts w:ascii="맑은 고딕" w:eastAsia="맑은 고딕" w:hAnsi="맑은 고딕"/>
          <w:noProof/>
        </w:rPr>
        <w:t xml:space="preserve"> J Neurosurg, 1994. </w:t>
      </w:r>
      <w:r w:rsidRPr="003957A2">
        <w:rPr>
          <w:rFonts w:ascii="맑은 고딕" w:eastAsia="맑은 고딕" w:hAnsi="맑은 고딕"/>
          <w:b/>
          <w:noProof/>
        </w:rPr>
        <w:t>80</w:t>
      </w:r>
      <w:r w:rsidRPr="003957A2">
        <w:rPr>
          <w:rFonts w:ascii="맑은 고딕" w:eastAsia="맑은 고딕" w:hAnsi="맑은 고딕"/>
          <w:noProof/>
        </w:rPr>
        <w:t>(3): p. 415-21.</w:t>
      </w:r>
      <w:bookmarkEnd w:id="75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76" w:name="_ENREF_25"/>
      <w:r w:rsidRPr="003957A2">
        <w:rPr>
          <w:rFonts w:ascii="맑은 고딕" w:eastAsia="맑은 고딕" w:hAnsi="맑은 고딕"/>
          <w:noProof/>
        </w:rPr>
        <w:t>25.</w:t>
      </w:r>
      <w:r w:rsidRPr="003957A2">
        <w:rPr>
          <w:rFonts w:ascii="맑은 고딕" w:eastAsia="맑은 고딕" w:hAnsi="맑은 고딕"/>
          <w:noProof/>
        </w:rPr>
        <w:tab/>
        <w:t xml:space="preserve">Osterman, H., et al., </w:t>
      </w:r>
      <w:r w:rsidRPr="003957A2">
        <w:rPr>
          <w:rFonts w:ascii="맑은 고딕" w:eastAsia="맑은 고딕" w:hAnsi="맑은 고딕"/>
          <w:i/>
          <w:noProof/>
        </w:rPr>
        <w:t>Effectiveness of microdiscectomy for lumbar disc herniation: a randomized controlled trial with 2 years of follow-up.</w:t>
      </w:r>
      <w:r w:rsidRPr="003957A2">
        <w:rPr>
          <w:rFonts w:ascii="맑은 고딕" w:eastAsia="맑은 고딕" w:hAnsi="맑은 고딕"/>
          <w:noProof/>
        </w:rPr>
        <w:t xml:space="preserve"> Spine (Phila Pa 1976), 2006. </w:t>
      </w:r>
      <w:r w:rsidRPr="003957A2">
        <w:rPr>
          <w:rFonts w:ascii="맑은 고딕" w:eastAsia="맑은 고딕" w:hAnsi="맑은 고딕"/>
          <w:b/>
          <w:noProof/>
        </w:rPr>
        <w:t>31</w:t>
      </w:r>
      <w:r w:rsidRPr="003957A2">
        <w:rPr>
          <w:rFonts w:ascii="맑은 고딕" w:eastAsia="맑은 고딕" w:hAnsi="맑은 고딕"/>
          <w:noProof/>
        </w:rPr>
        <w:t>(21): p. 2409-14.</w:t>
      </w:r>
      <w:bookmarkEnd w:id="76"/>
    </w:p>
    <w:p w:rsidR="003957A2" w:rsidRPr="003957A2" w:rsidRDefault="003957A2" w:rsidP="003957A2">
      <w:pPr>
        <w:ind w:left="720" w:hanging="720"/>
        <w:rPr>
          <w:rFonts w:ascii="맑은 고딕" w:eastAsia="맑은 고딕" w:hAnsi="맑은 고딕"/>
          <w:noProof/>
        </w:rPr>
      </w:pPr>
      <w:bookmarkStart w:id="77" w:name="_ENREF_26"/>
      <w:r w:rsidRPr="003957A2">
        <w:rPr>
          <w:rFonts w:ascii="맑은 고딕" w:eastAsia="맑은 고딕" w:hAnsi="맑은 고딕"/>
          <w:noProof/>
        </w:rPr>
        <w:t>26.</w:t>
      </w:r>
      <w:r w:rsidRPr="003957A2">
        <w:rPr>
          <w:rFonts w:ascii="맑은 고딕" w:eastAsia="맑은 고딕" w:hAnsi="맑은 고딕"/>
          <w:noProof/>
        </w:rPr>
        <w:tab/>
        <w:t xml:space="preserve">Atlas, S.J., et al., </w:t>
      </w:r>
      <w:r w:rsidRPr="003957A2">
        <w:rPr>
          <w:rFonts w:ascii="맑은 고딕" w:eastAsia="맑은 고딕" w:hAnsi="맑은 고딕"/>
          <w:i/>
          <w:noProof/>
        </w:rPr>
        <w:t>Long-term outcomes of surgical and nonsurgical management of lumbar spinal stenosis: 8 to 10 year results from the maine lumbar spine study.</w:t>
      </w:r>
      <w:r w:rsidRPr="003957A2">
        <w:rPr>
          <w:rFonts w:ascii="맑은 고딕" w:eastAsia="맑은 고딕" w:hAnsi="맑은 고딕"/>
          <w:noProof/>
        </w:rPr>
        <w:t xml:space="preserve"> Spine (Phila Pa 1976), 2005. </w:t>
      </w:r>
      <w:r w:rsidRPr="003957A2">
        <w:rPr>
          <w:rFonts w:ascii="맑은 고딕" w:eastAsia="맑은 고딕" w:hAnsi="맑은 고딕"/>
          <w:b/>
          <w:noProof/>
        </w:rPr>
        <w:t>30</w:t>
      </w:r>
      <w:r w:rsidRPr="003957A2">
        <w:rPr>
          <w:rFonts w:ascii="맑은 고딕" w:eastAsia="맑은 고딕" w:hAnsi="맑은 고딕"/>
          <w:noProof/>
        </w:rPr>
        <w:t>(8): p. 936-43.</w:t>
      </w:r>
      <w:bookmarkEnd w:id="77"/>
    </w:p>
    <w:p w:rsidR="003957A2" w:rsidRDefault="003957A2" w:rsidP="003957A2">
      <w:pPr>
        <w:rPr>
          <w:rFonts w:ascii="맑은 고딕" w:eastAsia="맑은 고딕" w:hAnsi="맑은 고딕"/>
          <w:noProof/>
        </w:rPr>
      </w:pPr>
    </w:p>
    <w:p w:rsidR="00CE2D84" w:rsidRDefault="00BF2ACF" w:rsidP="00510629">
      <w:pPr>
        <w:ind w:left="720" w:hanging="720"/>
      </w:pPr>
      <w:r>
        <w:fldChar w:fldCharType="end"/>
      </w:r>
    </w:p>
    <w:sectPr w:rsidR="00CE2D84" w:rsidSect="00B36F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Inje University Medical College" w:date="2011-01-07T11:06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t>‘</w:t>
      </w:r>
      <w:r>
        <w:rPr>
          <w:rFonts w:hint="eastAsia"/>
        </w:rPr>
        <w:t>논쟁의 진행</w:t>
      </w:r>
      <w:r>
        <w:t>’</w:t>
      </w:r>
      <w:r>
        <w:rPr>
          <w:rFonts w:hint="eastAsia"/>
        </w:rPr>
        <w:t>에 해당하는 참고문헌 제시</w:t>
      </w:r>
    </w:p>
  </w:comment>
  <w:comment w:id="17" w:author="Inje University Medical College" w:date="2011-01-07T11:15:00Z" w:initials="Urm, SH">
    <w:p w:rsidR="003957A2" w:rsidRPr="00B24D40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 xml:space="preserve">추간판 탈출증 관련 의료비 차이에 대해 논하다가 갑자기 </w:t>
      </w:r>
      <w:r>
        <w:t>‘</w:t>
      </w:r>
      <w:r>
        <w:rPr>
          <w:rFonts w:hint="eastAsia"/>
        </w:rPr>
        <w:t>OD와 ED를 활용한 연구의 양</w:t>
      </w:r>
      <w:r>
        <w:t>’</w:t>
      </w:r>
      <w:r>
        <w:rPr>
          <w:rFonts w:hint="eastAsia"/>
        </w:rPr>
        <w:t xml:space="preserve">에 대한 이야기가 나옵니다. </w:t>
      </w:r>
      <w:r w:rsidRPr="00B24D40">
        <w:rPr>
          <w:rFonts w:hint="eastAsia"/>
          <w:u w:val="single"/>
        </w:rPr>
        <w:t>OD와 ED를 사용해 무엇을 알아보기 위한 연구가 부족하다는 것인지</w:t>
      </w:r>
      <w:r>
        <w:rPr>
          <w:rFonts w:hint="eastAsia"/>
        </w:rPr>
        <w:t xml:space="preserve"> 이 문장만으로는 이해가 어렵습니다. 만약 단순히 연구의 양이 부족하다면 이 리뷰와 진행하고 있는 meta 연구가 제대로 이루어질 수 없다는 이야기로밖에 해석되지 않습니다.</w:t>
      </w:r>
    </w:p>
  </w:comment>
  <w:comment w:id="21" w:author="Inje University Medical College" w:date="2011-01-07T11:18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위에서 언급한 같은 내용을 반복할 이유는?</w:t>
      </w:r>
    </w:p>
  </w:comment>
  <w:comment w:id="36" w:author="Inje University Medical College" w:date="2011-01-07T11:21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OD라는 약어를 사용할 것이라면 OD로 표기</w:t>
      </w:r>
    </w:p>
  </w:comment>
  <w:comment w:id="37" w:author="Inje University Medical College" w:date="2011-01-07T11:20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38" w:author="Inje University Medical College" w:date="2011-01-07T11:20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39" w:author="Inje University Medical College" w:date="2011-01-07T11:20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40" w:author="Inje University Medical College" w:date="2011-01-07T11:22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41" w:author="Inje University Medical College" w:date="2011-01-07T11:22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42" w:author="Inje University Medical College" w:date="2011-01-07T11:22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43" w:author="Inje University Medical College" w:date="2011-01-07T11:24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문장의 의미가 명확하지 않습니다. 원문을 기준으로 정확히 해석해 주세요.</w:t>
      </w:r>
    </w:p>
  </w:comment>
  <w:comment w:id="46" w:author="Inje University Medical College" w:date="2011-01-07T11:26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이 문장대로라면 MED가 OD보다 수술 자체로 우월하기보다는 열등하지 않다는 의미입니다. 만약 위 해석이 맞다면 수술자체가 아닌 수술외적인 부분의 효용성을 비교해야 할 것입니다.</w:t>
      </w:r>
    </w:p>
  </w:comment>
  <w:comment w:id="47" w:author="Inje University Medical College" w:date="2011-02-16T16:01:00Z" w:initials="Urm, SH">
    <w:p w:rsidR="003957A2" w:rsidRDefault="003957A2">
      <w:pPr>
        <w:pStyle w:val="a7"/>
        <w:rPr>
          <w:strike/>
        </w:rPr>
      </w:pPr>
      <w:r>
        <w:rPr>
          <w:rStyle w:val="a6"/>
        </w:rPr>
        <w:annotationRef/>
      </w:r>
      <w:r w:rsidRPr="000D09BB">
        <w:rPr>
          <w:rFonts w:hint="eastAsia"/>
          <w:strike/>
        </w:rPr>
        <w:t>Chi-square 해 보면 Chi = 115.091 (p&lt;0.0001)로 나옵니다. 확인바랍니다. 만약 t-test라면 무시하세요.</w:t>
      </w:r>
    </w:p>
    <w:p w:rsidR="003957A2" w:rsidRPr="000D09BB" w:rsidRDefault="003957A2" w:rsidP="000D09BB">
      <w:pPr>
        <w:pStyle w:val="a7"/>
        <w:numPr>
          <w:ilvl w:val="0"/>
          <w:numId w:val="2"/>
        </w:numPr>
      </w:pPr>
      <w:r w:rsidRPr="000D09BB">
        <w:rPr>
          <w:rFonts w:hint="eastAsia"/>
        </w:rPr>
        <w:t>분석방법에 대한 언급이 없습니다.</w:t>
      </w:r>
    </w:p>
  </w:comment>
  <w:comment w:id="48" w:author="Inje University Medical College" w:date="2011-02-16T16:02:00Z" w:initials="Urm, SH">
    <w:p w:rsidR="003957A2" w:rsidRDefault="003957A2">
      <w:pPr>
        <w:pStyle w:val="a7"/>
        <w:rPr>
          <w:strike/>
        </w:rPr>
      </w:pPr>
      <w:r>
        <w:rPr>
          <w:rStyle w:val="a6"/>
        </w:rPr>
        <w:annotationRef/>
      </w:r>
      <w:r w:rsidRPr="000D09BB">
        <w:rPr>
          <w:rFonts w:hint="eastAsia"/>
          <w:strike/>
        </w:rPr>
        <w:t>Chi-square 해 보면 Chi = 33.176 (p&lt;0.0001)로 나옵니다. 확인바랍니다.</w:t>
      </w:r>
    </w:p>
    <w:p w:rsidR="003957A2" w:rsidRPr="000D09BB" w:rsidRDefault="003957A2" w:rsidP="000D09BB">
      <w:pPr>
        <w:pStyle w:val="a7"/>
        <w:numPr>
          <w:ilvl w:val="0"/>
          <w:numId w:val="2"/>
        </w:numPr>
        <w:rPr>
          <w:strike/>
        </w:rPr>
      </w:pPr>
      <w:r w:rsidRPr="000D09BB">
        <w:rPr>
          <w:rFonts w:hint="eastAsia"/>
        </w:rPr>
        <w:t xml:space="preserve"> 분석방법에 대한 언급이 없습니다.</w:t>
      </w:r>
    </w:p>
  </w:comment>
  <w:comment w:id="49" w:author="Inje University Medical College" w:date="2011-01-07T11:45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Wu X, Jin KM, Orlando R 의 연구와 비교했을 때 수술시간의 차이가 너무 큽니다. 시간을 정하는 기준이 같은가요?</w:t>
      </w:r>
    </w:p>
  </w:comment>
  <w:comment w:id="50" w:author="Inje University Medical College" w:date="2011-02-16T17:19:00Z" w:initials="Urm, SH">
    <w:p w:rsidR="003957A2" w:rsidRPr="000D09BB" w:rsidRDefault="003957A2">
      <w:pPr>
        <w:pStyle w:val="a7"/>
        <w:rPr>
          <w:strike/>
        </w:rPr>
      </w:pPr>
      <w:r>
        <w:rPr>
          <w:rStyle w:val="a6"/>
        </w:rPr>
        <w:annotationRef/>
      </w:r>
      <w:r w:rsidRPr="000D09BB">
        <w:rPr>
          <w:rFonts w:hint="eastAsia"/>
          <w:strike/>
        </w:rPr>
        <w:t>표 1, 표 2로 요약해서 표시한 내용에 대한 기술이 없습니다.</w:t>
      </w:r>
    </w:p>
    <w:p w:rsidR="003957A2" w:rsidRPr="0084690A" w:rsidRDefault="003957A2">
      <w:pPr>
        <w:pStyle w:val="a7"/>
        <w:rPr>
          <w:strike/>
        </w:rPr>
      </w:pPr>
      <w:r w:rsidRPr="0084690A">
        <w:rPr>
          <w:rFonts w:hint="eastAsia"/>
          <w:strike/>
        </w:rPr>
        <w:t>논문은 표에서 시간순으로 배열하십시오.</w:t>
      </w:r>
    </w:p>
    <w:p w:rsidR="003957A2" w:rsidRDefault="003957A2">
      <w:pPr>
        <w:pStyle w:val="a7"/>
      </w:pPr>
      <w:r>
        <w:rPr>
          <w:rFonts w:hint="eastAsia"/>
        </w:rPr>
        <w:t>연구대상자의 인구학적 특성, 대상선정방법, 탈락비율을 정리하십시오.</w:t>
      </w:r>
    </w:p>
    <w:p w:rsidR="003957A2" w:rsidRDefault="003957A2">
      <w:pPr>
        <w:pStyle w:val="a7"/>
      </w:pPr>
      <w:r>
        <w:rPr>
          <w:rFonts w:hint="eastAsia"/>
        </w:rPr>
        <w:t>연구목적, 결론, 제한점을 정리하십시오.</w:t>
      </w:r>
    </w:p>
    <w:p w:rsidR="003957A2" w:rsidRPr="0084690A" w:rsidRDefault="003957A2">
      <w:pPr>
        <w:pStyle w:val="a7"/>
        <w:rPr>
          <w:strike/>
        </w:rPr>
      </w:pPr>
      <w:r w:rsidRPr="0084690A">
        <w:rPr>
          <w:rFonts w:hint="eastAsia"/>
          <w:strike/>
        </w:rPr>
        <w:t>OD, MED 결과에 대한 논문이 여기에 제시한 5개 밖에 없나요? 비교한 논문이 이 것뿐이더라도 OD만 또는 MED만 제시한 연구들은 있을 듯 합니다.</w:t>
      </w:r>
    </w:p>
    <w:p w:rsidR="003957A2" w:rsidRPr="009F0029" w:rsidRDefault="003957A2" w:rsidP="0084690A">
      <w:pPr>
        <w:pStyle w:val="a7"/>
        <w:numPr>
          <w:ilvl w:val="0"/>
          <w:numId w:val="2"/>
        </w:numPr>
      </w:pPr>
      <w:r>
        <w:rPr>
          <w:rFonts w:hint="eastAsia"/>
        </w:rPr>
        <w:t>다른 논문들이 더 있긴 한데 많은 논문들이 비교 기준이 다르고 사용 척도가 다르고 중복되는 것이 적어 여기서 비교해서 보여주기 어렵습니다. 또 한가지 수술법에 대한 논문들은  수술 결과를 나타내는데 다른 방법을 이용한 것도 많고 우리가 원하는 수치가 자세히 나와있는 경우도 적습니다. 대체로 비슷한 것들로 나와있고 두 수술법을 비교한 논문들 위주로 했으며, 리뷰논문에서 지금까지  두 수술법 비교한 논문들을 정리해서 보여주는 것도 괜찮을 것 같아서 이렇게 정리했습니다.</w:t>
      </w:r>
    </w:p>
  </w:comment>
  <w:comment w:id="51" w:author="Inje University Medical College" w:date="2011-01-07T12:01:00Z" w:initials="Urm, SH">
    <w:p w:rsidR="003957A2" w:rsidRDefault="003957A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차이가 없는데 체계적인 비교가 필요한 이유는 무엇인가요?</w:t>
      </w:r>
    </w:p>
    <w:p w:rsidR="003957A2" w:rsidRDefault="003957A2">
      <w:pPr>
        <w:pStyle w:val="a7"/>
      </w:pPr>
      <w:r>
        <w:rPr>
          <w:rFonts w:hint="eastAsia"/>
        </w:rPr>
        <w:t>고민 많이 해야 할 부분인 듯</w:t>
      </w:r>
      <w:r>
        <w:t>…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69D" w:rsidRDefault="00E0569D" w:rsidP="002E0DAD">
      <w:r>
        <w:separator/>
      </w:r>
    </w:p>
  </w:endnote>
  <w:endnote w:type="continuationSeparator" w:id="0">
    <w:p w:rsidR="00E0569D" w:rsidRDefault="00E0569D" w:rsidP="002E0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Condensed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On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ir_sym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al-GreekwithMath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TT32a07b98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454a7a89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69D" w:rsidRDefault="00E0569D" w:rsidP="002E0DAD">
      <w:r>
        <w:separator/>
      </w:r>
    </w:p>
  </w:footnote>
  <w:footnote w:type="continuationSeparator" w:id="0">
    <w:p w:rsidR="00E0569D" w:rsidRDefault="00E0569D" w:rsidP="002E0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F106C"/>
    <w:multiLevelType w:val="hybridMultilevel"/>
    <w:tmpl w:val="66C03D60"/>
    <w:lvl w:ilvl="0" w:tplc="1BA4D2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7A2F3694"/>
    <w:multiLevelType w:val="hybridMultilevel"/>
    <w:tmpl w:val="A9140442"/>
    <w:lvl w:ilvl="0" w:tplc="7B9224B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rxx5e2zswf5wyeww515dxzp9d5weda2ev2e&quot;&gt;My EndNote Library&lt;record-ids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4&lt;/item&gt;&lt;item&gt;15&lt;/item&gt;&lt;/record-ids&gt;&lt;/item&gt;&lt;/Libraries&gt;"/>
  </w:docVars>
  <w:rsids>
    <w:rsidRoot w:val="002670EB"/>
    <w:rsid w:val="00001BE2"/>
    <w:rsid w:val="00003D8C"/>
    <w:rsid w:val="00004F0C"/>
    <w:rsid w:val="0001784A"/>
    <w:rsid w:val="00085107"/>
    <w:rsid w:val="00093417"/>
    <w:rsid w:val="00097403"/>
    <w:rsid w:val="000C5014"/>
    <w:rsid w:val="000D09BB"/>
    <w:rsid w:val="000E7E65"/>
    <w:rsid w:val="00134AF8"/>
    <w:rsid w:val="0015176A"/>
    <w:rsid w:val="001812FE"/>
    <w:rsid w:val="001D39B6"/>
    <w:rsid w:val="001D5962"/>
    <w:rsid w:val="001E511F"/>
    <w:rsid w:val="001F30BC"/>
    <w:rsid w:val="00226EA6"/>
    <w:rsid w:val="002670EB"/>
    <w:rsid w:val="002D2C11"/>
    <w:rsid w:val="002E0DAD"/>
    <w:rsid w:val="002F3E94"/>
    <w:rsid w:val="002F43B3"/>
    <w:rsid w:val="002F4DE6"/>
    <w:rsid w:val="0031524F"/>
    <w:rsid w:val="00332605"/>
    <w:rsid w:val="00333E53"/>
    <w:rsid w:val="003408E9"/>
    <w:rsid w:val="003957A2"/>
    <w:rsid w:val="003E3896"/>
    <w:rsid w:val="003E43F3"/>
    <w:rsid w:val="0041186D"/>
    <w:rsid w:val="00424270"/>
    <w:rsid w:val="00425296"/>
    <w:rsid w:val="004417B5"/>
    <w:rsid w:val="00482238"/>
    <w:rsid w:val="00500840"/>
    <w:rsid w:val="0050504C"/>
    <w:rsid w:val="00510629"/>
    <w:rsid w:val="005760C9"/>
    <w:rsid w:val="00586ED2"/>
    <w:rsid w:val="005D5C61"/>
    <w:rsid w:val="006156A9"/>
    <w:rsid w:val="006218D9"/>
    <w:rsid w:val="00635666"/>
    <w:rsid w:val="00663AB0"/>
    <w:rsid w:val="00691617"/>
    <w:rsid w:val="00693CFB"/>
    <w:rsid w:val="006A5831"/>
    <w:rsid w:val="006B714A"/>
    <w:rsid w:val="006C43F0"/>
    <w:rsid w:val="006D7762"/>
    <w:rsid w:val="0073093E"/>
    <w:rsid w:val="00736BC2"/>
    <w:rsid w:val="00737862"/>
    <w:rsid w:val="007445CF"/>
    <w:rsid w:val="00762616"/>
    <w:rsid w:val="00773D00"/>
    <w:rsid w:val="007A3E9C"/>
    <w:rsid w:val="007D31F4"/>
    <w:rsid w:val="007E52D7"/>
    <w:rsid w:val="0080301D"/>
    <w:rsid w:val="008203BA"/>
    <w:rsid w:val="0084098F"/>
    <w:rsid w:val="0084690A"/>
    <w:rsid w:val="00886424"/>
    <w:rsid w:val="008D0891"/>
    <w:rsid w:val="008D0937"/>
    <w:rsid w:val="00937BEB"/>
    <w:rsid w:val="00953F92"/>
    <w:rsid w:val="00954649"/>
    <w:rsid w:val="00962438"/>
    <w:rsid w:val="00972507"/>
    <w:rsid w:val="00975AB5"/>
    <w:rsid w:val="00987F60"/>
    <w:rsid w:val="0099361D"/>
    <w:rsid w:val="009C4DD0"/>
    <w:rsid w:val="009F0029"/>
    <w:rsid w:val="009F02ED"/>
    <w:rsid w:val="009F53FD"/>
    <w:rsid w:val="00A20568"/>
    <w:rsid w:val="00A2280F"/>
    <w:rsid w:val="00A47857"/>
    <w:rsid w:val="00A64212"/>
    <w:rsid w:val="00A93A0F"/>
    <w:rsid w:val="00AA63DE"/>
    <w:rsid w:val="00AC560B"/>
    <w:rsid w:val="00AF0383"/>
    <w:rsid w:val="00AF77D7"/>
    <w:rsid w:val="00B0641D"/>
    <w:rsid w:val="00B24D40"/>
    <w:rsid w:val="00B256CE"/>
    <w:rsid w:val="00B36FB6"/>
    <w:rsid w:val="00B750D3"/>
    <w:rsid w:val="00BA7B4D"/>
    <w:rsid w:val="00BB4B6C"/>
    <w:rsid w:val="00BB73A4"/>
    <w:rsid w:val="00BE2AE0"/>
    <w:rsid w:val="00BF2ACF"/>
    <w:rsid w:val="00C16C86"/>
    <w:rsid w:val="00C2167A"/>
    <w:rsid w:val="00C669A7"/>
    <w:rsid w:val="00CB7D1A"/>
    <w:rsid w:val="00CE2D84"/>
    <w:rsid w:val="00D633B0"/>
    <w:rsid w:val="00D815D6"/>
    <w:rsid w:val="00DA3C29"/>
    <w:rsid w:val="00DB4369"/>
    <w:rsid w:val="00DC16DA"/>
    <w:rsid w:val="00DE3AC2"/>
    <w:rsid w:val="00DE3EC3"/>
    <w:rsid w:val="00E028E2"/>
    <w:rsid w:val="00E0569D"/>
    <w:rsid w:val="00E174C2"/>
    <w:rsid w:val="00E22B68"/>
    <w:rsid w:val="00E25A19"/>
    <w:rsid w:val="00E36188"/>
    <w:rsid w:val="00E60F86"/>
    <w:rsid w:val="00E66A34"/>
    <w:rsid w:val="00E7249B"/>
    <w:rsid w:val="00E778FC"/>
    <w:rsid w:val="00E8249B"/>
    <w:rsid w:val="00E9344E"/>
    <w:rsid w:val="00EA5D55"/>
    <w:rsid w:val="00EB3BF5"/>
    <w:rsid w:val="00EC299E"/>
    <w:rsid w:val="00F10453"/>
    <w:rsid w:val="00F11B67"/>
    <w:rsid w:val="00F15039"/>
    <w:rsid w:val="00F3776D"/>
    <w:rsid w:val="00F4151C"/>
    <w:rsid w:val="00F555DB"/>
    <w:rsid w:val="00F80255"/>
    <w:rsid w:val="00F84D49"/>
    <w:rsid w:val="00F94E04"/>
    <w:rsid w:val="00F95635"/>
    <w:rsid w:val="00FD47AC"/>
    <w:rsid w:val="00FD4C53"/>
    <w:rsid w:val="00FD6AB7"/>
    <w:rsid w:val="00FF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2D8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E2D8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CE2D8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CE2D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CE2D8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0">
    <w:name w:val="부제 Char"/>
    <w:basedOn w:val="a0"/>
    <w:link w:val="a4"/>
    <w:uiPriority w:val="11"/>
    <w:rsid w:val="00CE2D84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Hyperlink"/>
    <w:basedOn w:val="a0"/>
    <w:uiPriority w:val="99"/>
    <w:unhideWhenUsed/>
    <w:rsid w:val="000E7E65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6261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762616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76261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6261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76261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762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76261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Char4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semiHidden/>
    <w:rsid w:val="002E0DAD"/>
  </w:style>
  <w:style w:type="paragraph" w:styleId="ab">
    <w:name w:val="footer"/>
    <w:basedOn w:val="a"/>
    <w:link w:val="Char5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semiHidden/>
    <w:rsid w:val="002E0DAD"/>
  </w:style>
  <w:style w:type="table" w:styleId="ac">
    <w:name w:val="Table Grid"/>
    <w:basedOn w:val="a1"/>
    <w:uiPriority w:val="59"/>
    <w:rsid w:val="009F5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옅은 음영1"/>
    <w:basedOn w:val="a1"/>
    <w:uiPriority w:val="60"/>
    <w:rsid w:val="0051062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d">
    <w:name w:val="Revision"/>
    <w:hidden/>
    <w:uiPriority w:val="99"/>
    <w:semiHidden/>
    <w:rsid w:val="00DA3C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7325</Words>
  <Characters>41756</Characters>
  <Application>Microsoft Office Word</Application>
  <DocSecurity>0</DocSecurity>
  <Lines>347</Lines>
  <Paragraphs>97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Dahyun</cp:lastModifiedBy>
  <cp:revision>4</cp:revision>
  <dcterms:created xsi:type="dcterms:W3CDTF">2011-02-17T05:29:00Z</dcterms:created>
  <dcterms:modified xsi:type="dcterms:W3CDTF">2011-02-17T05:50:00Z</dcterms:modified>
</cp:coreProperties>
</file>